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F0D77" w14:textId="77777777" w:rsidR="00733F21" w:rsidRDefault="00AD35E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UMOWA NR </w:t>
      </w:r>
      <w:r>
        <w:rPr>
          <w:rFonts w:ascii="Verdana" w:hAnsi="Verdana"/>
          <w:sz w:val="20"/>
          <w:szCs w:val="20"/>
        </w:rPr>
        <w:t>.............................</w:t>
      </w:r>
    </w:p>
    <w:p w14:paraId="61447302" w14:textId="77777777" w:rsidR="00733F21" w:rsidRDefault="00733F21">
      <w:pPr>
        <w:jc w:val="center"/>
        <w:rPr>
          <w:rFonts w:ascii="Verdana" w:hAnsi="Verdana"/>
          <w:b/>
        </w:rPr>
      </w:pPr>
    </w:p>
    <w:p w14:paraId="19FCF955" w14:textId="77777777" w:rsidR="00733F21" w:rsidRDefault="00733F21">
      <w:pPr>
        <w:jc w:val="center"/>
        <w:rPr>
          <w:rFonts w:ascii="Verdana" w:hAnsi="Verdana"/>
          <w:b/>
        </w:rPr>
      </w:pPr>
    </w:p>
    <w:p w14:paraId="18F5F10C" w14:textId="0C2B040F" w:rsidR="00733F21" w:rsidRDefault="00AD35EC">
      <w:pPr>
        <w:pStyle w:val="Tekstpodstawowy1"/>
        <w:shd w:val="clear" w:color="auto" w:fill="auto"/>
        <w:tabs>
          <w:tab w:val="left" w:leader="dot" w:pos="2353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W dniu </w:t>
      </w:r>
      <w:r>
        <w:rPr>
          <w:sz w:val="20"/>
          <w:szCs w:val="20"/>
        </w:rPr>
        <w:tab/>
        <w:t xml:space="preserve"> 202</w:t>
      </w:r>
      <w:r w:rsidR="00616DE9">
        <w:rPr>
          <w:sz w:val="20"/>
          <w:szCs w:val="20"/>
        </w:rPr>
        <w:t>3</w:t>
      </w:r>
      <w:r>
        <w:rPr>
          <w:sz w:val="20"/>
          <w:szCs w:val="20"/>
        </w:rPr>
        <w:t xml:space="preserve"> r. w Łodzi, pomiędzy </w:t>
      </w:r>
      <w:r>
        <w:rPr>
          <w:rStyle w:val="BodytextBoldSpacing0pt"/>
          <w:sz w:val="20"/>
          <w:szCs w:val="20"/>
        </w:rPr>
        <w:t xml:space="preserve">Skarbem Państwa – Generalnym Dyrektorem Dróg Krajowych i Autostrad, </w:t>
      </w:r>
      <w:r>
        <w:rPr>
          <w:sz w:val="20"/>
          <w:szCs w:val="20"/>
        </w:rPr>
        <w:t>w imieniu którego działają na podstawie pełnomocnictwa</w:t>
      </w:r>
    </w:p>
    <w:p w14:paraId="2E2D118F" w14:textId="77777777" w:rsidR="00733F21" w:rsidRDefault="00AD35EC">
      <w:pPr>
        <w:pStyle w:val="Tekstpodstawowy1"/>
        <w:numPr>
          <w:ilvl w:val="0"/>
          <w:numId w:val="4"/>
        </w:numPr>
        <w:shd w:val="clear" w:color="auto" w:fill="auto"/>
        <w:tabs>
          <w:tab w:val="right" w:leader="dot" w:pos="9356"/>
        </w:tabs>
        <w:spacing w:before="0" w:line="276" w:lineRule="auto"/>
        <w:ind w:right="23" w:hanging="35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12075745" w14:textId="77777777" w:rsidR="00733F21" w:rsidRDefault="00AD35EC">
      <w:pPr>
        <w:pStyle w:val="Tekstpodstawowy1"/>
        <w:numPr>
          <w:ilvl w:val="0"/>
          <w:numId w:val="4"/>
        </w:numPr>
        <w:shd w:val="clear" w:color="auto" w:fill="auto"/>
        <w:tabs>
          <w:tab w:val="right" w:leader="dot" w:pos="9356"/>
        </w:tabs>
        <w:spacing w:before="0" w:line="276" w:lineRule="auto"/>
        <w:ind w:right="23" w:hanging="35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3EABAE02" w14:textId="77777777" w:rsidR="00733F21" w:rsidRDefault="00AD35EC">
      <w:pPr>
        <w:pStyle w:val="Tekstpodstawowy1"/>
        <w:shd w:val="clear" w:color="auto" w:fill="auto"/>
        <w:spacing w:before="0" w:line="276" w:lineRule="auto"/>
        <w:ind w:left="20" w:right="20" w:firstLine="0"/>
        <w:rPr>
          <w:sz w:val="20"/>
          <w:szCs w:val="20"/>
        </w:rPr>
      </w:pPr>
      <w:r>
        <w:rPr>
          <w:sz w:val="20"/>
          <w:szCs w:val="20"/>
        </w:rPr>
        <w:t>Oddziału Generalnej Dyrekcji Dróg Krajowych i Autostrad z siedzibą w Łodzi, ul. Irysowa 2, 91-857 Łódź, zwanym dalej Zamawiającym,</w:t>
      </w:r>
    </w:p>
    <w:p w14:paraId="5B3F688E" w14:textId="77777777" w:rsidR="00733F21" w:rsidRDefault="00AD35EC">
      <w:pPr>
        <w:pStyle w:val="Tekstpodstawowy1"/>
        <w:shd w:val="clear" w:color="auto" w:fill="auto"/>
        <w:spacing w:before="0" w:line="276" w:lineRule="auto"/>
        <w:ind w:left="460" w:hanging="440"/>
        <w:rPr>
          <w:sz w:val="20"/>
          <w:szCs w:val="20"/>
        </w:rPr>
      </w:pPr>
      <w:r>
        <w:rPr>
          <w:sz w:val="20"/>
          <w:szCs w:val="20"/>
        </w:rPr>
        <w:t>a</w:t>
      </w:r>
    </w:p>
    <w:p w14:paraId="2A9AE3A8" w14:textId="77777777" w:rsidR="00733F21" w:rsidRDefault="00AD35EC">
      <w:pPr>
        <w:pStyle w:val="Tekstpodstawowy1"/>
        <w:shd w:val="clear" w:color="auto" w:fill="auto"/>
        <w:tabs>
          <w:tab w:val="right" w:leader="dot" w:pos="9356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131C763B" w14:textId="77777777" w:rsidR="00733F21" w:rsidRDefault="00AD35EC">
      <w:pPr>
        <w:pStyle w:val="Tekstpodstawowy1"/>
        <w:shd w:val="clear" w:color="auto" w:fill="auto"/>
        <w:tabs>
          <w:tab w:val="right" w:leader="dot" w:pos="9356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5F072E0" w14:textId="77777777" w:rsidR="00733F21" w:rsidRDefault="00AD35EC">
      <w:pPr>
        <w:pStyle w:val="Tekstpodstawowy1"/>
        <w:shd w:val="clear" w:color="auto" w:fill="auto"/>
        <w:spacing w:before="0" w:line="276" w:lineRule="auto"/>
        <w:ind w:left="460" w:hanging="440"/>
        <w:rPr>
          <w:sz w:val="20"/>
          <w:szCs w:val="20"/>
        </w:rPr>
      </w:pPr>
      <w:r>
        <w:rPr>
          <w:sz w:val="20"/>
          <w:szCs w:val="20"/>
        </w:rPr>
        <w:t>reprezentowaną przez:</w:t>
      </w:r>
    </w:p>
    <w:p w14:paraId="3473D31E" w14:textId="77777777" w:rsidR="00733F21" w:rsidRDefault="00AD35EC">
      <w:pPr>
        <w:pStyle w:val="Tekstpodstawowy1"/>
        <w:numPr>
          <w:ilvl w:val="0"/>
          <w:numId w:val="5"/>
        </w:numPr>
        <w:shd w:val="clear" w:color="auto" w:fill="auto"/>
        <w:tabs>
          <w:tab w:val="right" w:leader="dot" w:pos="9356"/>
        </w:tabs>
        <w:spacing w:before="0" w:line="276" w:lineRule="auto"/>
        <w:ind w:right="2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5A76F446" w14:textId="77777777" w:rsidR="00733F21" w:rsidRDefault="00AD35EC">
      <w:pPr>
        <w:pStyle w:val="Tekstpodstawowy1"/>
        <w:numPr>
          <w:ilvl w:val="0"/>
          <w:numId w:val="5"/>
        </w:numPr>
        <w:shd w:val="clear" w:color="auto" w:fill="auto"/>
        <w:tabs>
          <w:tab w:val="right" w:leader="dot" w:pos="9356"/>
        </w:tabs>
        <w:spacing w:before="0" w:line="276" w:lineRule="auto"/>
        <w:ind w:right="23" w:hanging="35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2085FB1F" w14:textId="77777777" w:rsidR="00733F21" w:rsidRDefault="00AD35EC">
      <w:pPr>
        <w:pStyle w:val="Tekstpodstawowy1"/>
        <w:shd w:val="clear" w:color="auto" w:fill="auto"/>
        <w:spacing w:before="0" w:line="276" w:lineRule="auto"/>
        <w:ind w:left="460" w:hanging="440"/>
        <w:rPr>
          <w:sz w:val="20"/>
          <w:szCs w:val="20"/>
        </w:rPr>
      </w:pPr>
      <w:r>
        <w:rPr>
          <w:sz w:val="20"/>
          <w:szCs w:val="20"/>
        </w:rPr>
        <w:t>zwaną dalej Wykonawcą,</w:t>
      </w:r>
    </w:p>
    <w:p w14:paraId="4EFF97FF" w14:textId="77777777" w:rsidR="00733F21" w:rsidRDefault="00733F21">
      <w:pPr>
        <w:jc w:val="both"/>
        <w:rPr>
          <w:rFonts w:ascii="Verdana" w:eastAsia="Times New Roman" w:hAnsi="Verdana" w:cs="Verdana,Bold"/>
          <w:b/>
          <w:bCs/>
          <w:color w:val="000000"/>
          <w:sz w:val="20"/>
          <w:szCs w:val="20"/>
          <w:lang w:eastAsia="pl-PL"/>
        </w:rPr>
      </w:pPr>
    </w:p>
    <w:p w14:paraId="3E76F345" w14:textId="77777777" w:rsidR="00733F21" w:rsidRDefault="00AD35EC">
      <w:pPr>
        <w:jc w:val="both"/>
        <w:rPr>
          <w:rFonts w:ascii="Verdana" w:eastAsia="Times New Roman" w:hAnsi="Verdana" w:cs="Verdana,Bold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Verdana,Bold"/>
          <w:bCs/>
          <w:color w:val="000000"/>
          <w:sz w:val="20"/>
          <w:szCs w:val="20"/>
          <w:lang w:eastAsia="pl-PL"/>
        </w:rPr>
        <w:t>łącznie w dalszej części umowy zwanymi „Stronami”.</w:t>
      </w:r>
    </w:p>
    <w:p w14:paraId="745F6B8A" w14:textId="77777777" w:rsidR="00733F21" w:rsidRDefault="00733F21">
      <w:pPr>
        <w:jc w:val="both"/>
        <w:rPr>
          <w:rFonts w:ascii="Verdana" w:eastAsia="Times New Roman" w:hAnsi="Verdana" w:cs="Verdana,Bold"/>
          <w:bCs/>
          <w:color w:val="000000"/>
          <w:sz w:val="20"/>
          <w:szCs w:val="20"/>
          <w:lang w:eastAsia="pl-PL"/>
        </w:rPr>
      </w:pPr>
    </w:p>
    <w:p w14:paraId="1B3A14E9" w14:textId="77777777" w:rsidR="00320F2D" w:rsidRPr="00860051" w:rsidRDefault="00320F2D" w:rsidP="00320F2D">
      <w:pPr>
        <w:pStyle w:val="Tekstpodstawowy2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została zawarta umowa w wyniku przeprowadzenia postępowania o udzielenie zamówienia publicznego o wartości do 130.000,00 PLN (netto) z wyłączeniem przepisów ustawy Prawo Zamówień Publicznych (Dz. U. z dnia 2022 r. poz. 1710 ze zm.), o następującej treści:</w:t>
      </w:r>
    </w:p>
    <w:p w14:paraId="1B05BA26" w14:textId="77777777" w:rsidR="00733F21" w:rsidRDefault="00733F21">
      <w:pPr>
        <w:pStyle w:val="Tretekstu"/>
        <w:spacing w:before="120" w:line="276" w:lineRule="auto"/>
        <w:ind w:left="426" w:right="51" w:hanging="426"/>
        <w:jc w:val="center"/>
        <w:rPr>
          <w:rFonts w:ascii="Verdana" w:hAnsi="Verdana"/>
          <w:b/>
          <w:sz w:val="20"/>
        </w:rPr>
      </w:pPr>
    </w:p>
    <w:p w14:paraId="45C3018C" w14:textId="77777777" w:rsidR="00733F21" w:rsidRDefault="00AD35EC">
      <w:pPr>
        <w:pStyle w:val="Tretekstu"/>
        <w:spacing w:before="120" w:line="276" w:lineRule="auto"/>
        <w:ind w:left="426" w:right="51" w:hanging="42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§1</w:t>
      </w:r>
    </w:p>
    <w:p w14:paraId="651F251C" w14:textId="77777777" w:rsidR="00733F21" w:rsidRDefault="00AD35EC">
      <w:pPr>
        <w:pStyle w:val="Tekstpodstawowy1"/>
        <w:numPr>
          <w:ilvl w:val="0"/>
          <w:numId w:val="6"/>
        </w:numPr>
        <w:shd w:val="clear" w:color="auto" w:fill="auto"/>
        <w:tabs>
          <w:tab w:val="left" w:pos="433"/>
        </w:tabs>
        <w:spacing w:before="0" w:line="276" w:lineRule="auto"/>
        <w:ind w:left="460" w:hanging="440"/>
        <w:rPr>
          <w:sz w:val="20"/>
          <w:szCs w:val="20"/>
        </w:rPr>
      </w:pPr>
      <w:r>
        <w:rPr>
          <w:sz w:val="20"/>
          <w:szCs w:val="20"/>
        </w:rPr>
        <w:t>Zamawiający powierza, a Wykonawca przyjmuje do wykonania zadanie*:</w:t>
      </w:r>
    </w:p>
    <w:p w14:paraId="76DF876C" w14:textId="7AE49695" w:rsidR="00733F21" w:rsidRDefault="00AD35EC">
      <w:pPr>
        <w:pStyle w:val="Tekstpodstawowy1"/>
        <w:shd w:val="clear" w:color="auto" w:fill="auto"/>
        <w:tabs>
          <w:tab w:val="left" w:pos="433"/>
        </w:tabs>
        <w:spacing w:before="0" w:line="276" w:lineRule="auto"/>
        <w:ind w:left="460" w:firstLine="0"/>
        <w:rPr>
          <w:b/>
          <w:iCs/>
          <w:sz w:val="20"/>
          <w:szCs w:val="20"/>
        </w:rPr>
      </w:pPr>
      <w:r>
        <w:rPr>
          <w:sz w:val="20"/>
          <w:szCs w:val="20"/>
        </w:rPr>
        <w:t>„</w:t>
      </w:r>
      <w:r w:rsidR="00761F6A">
        <w:rPr>
          <w:b/>
          <w:iCs/>
          <w:sz w:val="20"/>
          <w:szCs w:val="20"/>
        </w:rPr>
        <w:t>W</w:t>
      </w:r>
      <w:r>
        <w:rPr>
          <w:b/>
          <w:iCs/>
          <w:sz w:val="20"/>
          <w:szCs w:val="20"/>
        </w:rPr>
        <w:t>ykonanie rozbiórki masztu antenowego na ter</w:t>
      </w:r>
      <w:r w:rsidR="00761F6A">
        <w:rPr>
          <w:b/>
          <w:iCs/>
          <w:sz w:val="20"/>
          <w:szCs w:val="20"/>
        </w:rPr>
        <w:t xml:space="preserve">enie Obwodu Drogowego </w:t>
      </w:r>
      <w:r w:rsidR="00A912B7">
        <w:rPr>
          <w:b/>
          <w:iCs/>
          <w:sz w:val="20"/>
          <w:szCs w:val="20"/>
        </w:rPr>
        <w:br/>
      </w:r>
      <w:r w:rsidR="00761F6A">
        <w:rPr>
          <w:b/>
          <w:iCs/>
          <w:sz w:val="20"/>
          <w:szCs w:val="20"/>
        </w:rPr>
        <w:t>w Kaszewach Tarnowskich, Kaszewy Tarnowskie 22, 90-314 Krzyżanów</w:t>
      </w:r>
      <w:r>
        <w:rPr>
          <w:b/>
          <w:iCs/>
          <w:sz w:val="20"/>
          <w:szCs w:val="20"/>
        </w:rPr>
        <w:t xml:space="preserve">” </w:t>
      </w:r>
    </w:p>
    <w:p w14:paraId="785B3BC8" w14:textId="71DE233B" w:rsidR="00733F21" w:rsidRDefault="00AD35EC" w:rsidP="00761F6A">
      <w:pPr>
        <w:pStyle w:val="Tekstpodstawowy1"/>
        <w:shd w:val="clear" w:color="auto" w:fill="auto"/>
        <w:tabs>
          <w:tab w:val="left" w:pos="433"/>
        </w:tabs>
        <w:spacing w:before="0" w:line="276" w:lineRule="auto"/>
        <w:ind w:left="708" w:hanging="248"/>
        <w:rPr>
          <w:b/>
          <w:iCs/>
          <w:sz w:val="20"/>
          <w:szCs w:val="20"/>
        </w:rPr>
      </w:pPr>
      <w:r>
        <w:rPr>
          <w:sz w:val="20"/>
          <w:szCs w:val="20"/>
        </w:rPr>
        <w:t>„</w:t>
      </w:r>
      <w:r w:rsidR="00761F6A">
        <w:rPr>
          <w:b/>
          <w:iCs/>
          <w:sz w:val="20"/>
          <w:szCs w:val="20"/>
        </w:rPr>
        <w:t>W</w:t>
      </w:r>
      <w:r>
        <w:rPr>
          <w:b/>
          <w:iCs/>
          <w:sz w:val="20"/>
          <w:szCs w:val="20"/>
        </w:rPr>
        <w:t>ykonanie rozbiórki masztu antenowego na terenie</w:t>
      </w:r>
      <w:r w:rsidR="00761F6A">
        <w:rPr>
          <w:b/>
          <w:iCs/>
          <w:sz w:val="20"/>
          <w:szCs w:val="20"/>
        </w:rPr>
        <w:t xml:space="preserve"> Obwodu Drogowego </w:t>
      </w:r>
      <w:r w:rsidR="00A912B7">
        <w:rPr>
          <w:b/>
          <w:iCs/>
          <w:sz w:val="20"/>
          <w:szCs w:val="20"/>
        </w:rPr>
        <w:br/>
      </w:r>
      <w:r w:rsidR="00761F6A">
        <w:rPr>
          <w:b/>
          <w:iCs/>
          <w:sz w:val="20"/>
          <w:szCs w:val="20"/>
        </w:rPr>
        <w:t>w Krośniewicach, ul. Poznańska 19, 99-340 Krośniewice</w:t>
      </w:r>
      <w:r>
        <w:rPr>
          <w:b/>
          <w:iCs/>
          <w:sz w:val="20"/>
          <w:szCs w:val="20"/>
        </w:rPr>
        <w:t>”</w:t>
      </w:r>
    </w:p>
    <w:p w14:paraId="5F116A1B" w14:textId="77777777" w:rsidR="00733F21" w:rsidRDefault="00AD35EC">
      <w:pPr>
        <w:pStyle w:val="Tekstpodstawowy1"/>
        <w:shd w:val="clear" w:color="auto" w:fill="auto"/>
        <w:tabs>
          <w:tab w:val="left" w:pos="433"/>
        </w:tabs>
        <w:spacing w:before="0" w:line="276" w:lineRule="auto"/>
        <w:ind w:left="460" w:firstLine="0"/>
        <w:rPr>
          <w:sz w:val="20"/>
          <w:szCs w:val="20"/>
        </w:rPr>
      </w:pPr>
      <w:r>
        <w:rPr>
          <w:sz w:val="20"/>
          <w:szCs w:val="20"/>
        </w:rPr>
        <w:t>w zakresie szczegółowo określonym w załącznikach do Umowy:</w:t>
      </w:r>
    </w:p>
    <w:p w14:paraId="3A2070CA" w14:textId="584D827B" w:rsidR="00733F21" w:rsidRDefault="00AD35EC">
      <w:pPr>
        <w:pStyle w:val="Tekstpodstawowy1"/>
        <w:numPr>
          <w:ilvl w:val="0"/>
          <w:numId w:val="7"/>
        </w:numPr>
        <w:shd w:val="clear" w:color="auto" w:fill="auto"/>
        <w:tabs>
          <w:tab w:val="left" w:pos="887"/>
        </w:tabs>
        <w:spacing w:before="0" w:line="276" w:lineRule="auto"/>
        <w:ind w:left="460"/>
        <w:rPr>
          <w:sz w:val="20"/>
          <w:szCs w:val="20"/>
        </w:rPr>
      </w:pPr>
      <w:r>
        <w:rPr>
          <w:sz w:val="20"/>
          <w:szCs w:val="20"/>
        </w:rPr>
        <w:t xml:space="preserve">Opisie Przedmiotu Zamówienia (w tym, w </w:t>
      </w:r>
      <w:r w:rsidR="00EB0A44">
        <w:rPr>
          <w:sz w:val="20"/>
          <w:szCs w:val="20"/>
        </w:rPr>
        <w:t>Projekcie na rozbiórk</w:t>
      </w:r>
      <w:r w:rsidR="00F07C13">
        <w:rPr>
          <w:sz w:val="20"/>
          <w:szCs w:val="20"/>
        </w:rPr>
        <w:t>ę</w:t>
      </w:r>
      <w:r w:rsidR="00EB0A44">
        <w:rPr>
          <w:sz w:val="20"/>
          <w:szCs w:val="20"/>
        </w:rPr>
        <w:t xml:space="preserve"> masztów</w:t>
      </w:r>
      <w:r>
        <w:rPr>
          <w:sz w:val="20"/>
          <w:szCs w:val="20"/>
        </w:rPr>
        <w:t>),</w:t>
      </w:r>
    </w:p>
    <w:p w14:paraId="0993CD34" w14:textId="618AD5A9" w:rsidR="00733F21" w:rsidRDefault="00AD35EC">
      <w:pPr>
        <w:pStyle w:val="Tekstpodstawowy1"/>
        <w:numPr>
          <w:ilvl w:val="0"/>
          <w:numId w:val="7"/>
        </w:numPr>
        <w:shd w:val="clear" w:color="auto" w:fill="auto"/>
        <w:tabs>
          <w:tab w:val="left" w:pos="887"/>
        </w:tabs>
        <w:spacing w:before="0" w:line="276" w:lineRule="auto"/>
        <w:ind w:left="460"/>
        <w:rPr>
          <w:sz w:val="20"/>
          <w:szCs w:val="20"/>
        </w:rPr>
      </w:pPr>
      <w:r>
        <w:rPr>
          <w:sz w:val="20"/>
          <w:szCs w:val="20"/>
        </w:rPr>
        <w:t>Ofercie Wykonawcy</w:t>
      </w:r>
      <w:r w:rsidR="00616DE9">
        <w:rPr>
          <w:sz w:val="20"/>
          <w:szCs w:val="20"/>
        </w:rPr>
        <w:t>.</w:t>
      </w:r>
    </w:p>
    <w:p w14:paraId="2633AC0F" w14:textId="77777777" w:rsidR="00616DE9" w:rsidRDefault="00616DE9" w:rsidP="00616DE9">
      <w:pPr>
        <w:pStyle w:val="Tekstpodstawowy1"/>
        <w:shd w:val="clear" w:color="auto" w:fill="auto"/>
        <w:tabs>
          <w:tab w:val="left" w:pos="887"/>
        </w:tabs>
        <w:spacing w:before="0" w:line="276" w:lineRule="auto"/>
        <w:ind w:left="460" w:firstLine="0"/>
        <w:rPr>
          <w:sz w:val="20"/>
          <w:szCs w:val="20"/>
        </w:rPr>
      </w:pPr>
    </w:p>
    <w:p w14:paraId="11F92A95" w14:textId="77777777" w:rsidR="00733F21" w:rsidRDefault="00AD35EC">
      <w:pPr>
        <w:pStyle w:val="Tekstpodstawowy1"/>
        <w:numPr>
          <w:ilvl w:val="0"/>
          <w:numId w:val="6"/>
        </w:numPr>
        <w:shd w:val="clear" w:color="auto" w:fill="auto"/>
        <w:tabs>
          <w:tab w:val="left" w:pos="438"/>
        </w:tabs>
        <w:spacing w:before="0" w:line="276" w:lineRule="auto"/>
        <w:ind w:left="460" w:right="20" w:hanging="440"/>
        <w:rPr>
          <w:sz w:val="20"/>
          <w:szCs w:val="20"/>
        </w:rPr>
      </w:pPr>
      <w:r>
        <w:rPr>
          <w:sz w:val="20"/>
          <w:szCs w:val="20"/>
        </w:rPr>
        <w:t>Wykonawca zobowiązuje się realizować przedmiot niniejszego zamówienia z zachowaniem bezpieczeństwa i należytej staranności, z uwzględnieniem zawodowego charakteru prowadzonej działalności, w zgodzie z postanowieniami niniejszej Umowy, powszechnie obowiązującymi przepisami prawa, normami oraz pod nadzorem osób uprawnionych.</w:t>
      </w:r>
    </w:p>
    <w:p w14:paraId="1EE35A3E" w14:textId="77777777" w:rsidR="00733F21" w:rsidRDefault="00733F21">
      <w:pPr>
        <w:jc w:val="center"/>
        <w:rPr>
          <w:rFonts w:ascii="Verdana" w:hAnsi="Verdana"/>
          <w:b/>
          <w:sz w:val="20"/>
          <w:szCs w:val="20"/>
        </w:rPr>
      </w:pPr>
    </w:p>
    <w:p w14:paraId="1309B446" w14:textId="77777777" w:rsidR="00733F21" w:rsidRDefault="00733F21">
      <w:pPr>
        <w:jc w:val="center"/>
        <w:rPr>
          <w:rFonts w:ascii="Verdana" w:hAnsi="Verdana"/>
          <w:b/>
          <w:sz w:val="20"/>
          <w:szCs w:val="20"/>
        </w:rPr>
      </w:pPr>
    </w:p>
    <w:p w14:paraId="76559A4C" w14:textId="77777777" w:rsidR="00733F21" w:rsidRDefault="00AD35E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§2</w:t>
      </w:r>
    </w:p>
    <w:p w14:paraId="411E24B7" w14:textId="345EF7F3" w:rsidR="00733F21" w:rsidRDefault="00AD35EC">
      <w:pPr>
        <w:pStyle w:val="Akapitzlist"/>
        <w:numPr>
          <w:ilvl w:val="0"/>
          <w:numId w:val="8"/>
        </w:numPr>
        <w:ind w:left="426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Wykonawca w zakresie wykonania robót budowlanych zobowiązuje się wykonać przedmiot umowy, pod nadzorem osoby/osób z odpowiednimi uprawnieniami budowlanymi oraz przekazać Zamawiającemu przedmiot umowy.</w:t>
      </w:r>
    </w:p>
    <w:p w14:paraId="3C734C15" w14:textId="375C652C" w:rsidR="00733F21" w:rsidRDefault="00AD35EC">
      <w:pPr>
        <w:pStyle w:val="Akapitzlist"/>
        <w:numPr>
          <w:ilvl w:val="0"/>
          <w:numId w:val="8"/>
        </w:numPr>
        <w:spacing w:line="276" w:lineRule="auto"/>
        <w:jc w:val="both"/>
      </w:pPr>
      <w:r>
        <w:rPr>
          <w:rFonts w:ascii="Verdana" w:hAnsi="Verdana" w:cs="Verdana"/>
          <w:sz w:val="20"/>
          <w:szCs w:val="20"/>
        </w:rPr>
        <w:t>Materiały stalowe z rozbiórki stanowią własność Zamawiającego i należy je złożyć w sposób uporządkowany na ter</w:t>
      </w:r>
      <w:r w:rsidR="00761F6A">
        <w:rPr>
          <w:rFonts w:ascii="Verdana" w:hAnsi="Verdana" w:cs="Verdana"/>
          <w:sz w:val="20"/>
          <w:szCs w:val="20"/>
        </w:rPr>
        <w:t>enie Obwodu drogowego w Krośniewicach oraz Kaszewach Tarnowskich</w:t>
      </w:r>
      <w:r>
        <w:rPr>
          <w:rFonts w:ascii="Verdana" w:hAnsi="Verdana" w:cs="Verdana"/>
          <w:sz w:val="20"/>
          <w:szCs w:val="20"/>
        </w:rPr>
        <w:t>. Pozostałe materiały z rozbiórki stanowią własność Wykonawcy</w:t>
      </w:r>
      <w:r>
        <w:rPr>
          <w:rFonts w:ascii="Verdana" w:hAnsi="Verdana"/>
          <w:sz w:val="20"/>
          <w:szCs w:val="20"/>
        </w:rPr>
        <w:t xml:space="preserve"> i </w:t>
      </w:r>
      <w:r>
        <w:rPr>
          <w:rFonts w:ascii="Verdana" w:hAnsi="Verdana" w:cs="Verdana"/>
          <w:sz w:val="20"/>
          <w:szCs w:val="20"/>
        </w:rPr>
        <w:t>winny być usunięte poza teren prowadzenia robót przy przestrzeganiu przepisów ustawy z dnia 14 grudnia 2012 r. o odpadach (Dz. U. z 202</w:t>
      </w:r>
      <w:r w:rsidR="00924118">
        <w:rPr>
          <w:rFonts w:ascii="Verdana" w:hAnsi="Verdana" w:cs="Verdana"/>
          <w:sz w:val="20"/>
          <w:szCs w:val="20"/>
        </w:rPr>
        <w:t>2</w:t>
      </w:r>
      <w:r>
        <w:rPr>
          <w:rFonts w:ascii="Verdana" w:hAnsi="Verdana" w:cs="Verdana"/>
          <w:sz w:val="20"/>
          <w:szCs w:val="20"/>
        </w:rPr>
        <w:t xml:space="preserve"> r., poz. </w:t>
      </w:r>
      <w:r w:rsidR="00924118">
        <w:rPr>
          <w:rFonts w:ascii="Verdana" w:hAnsi="Verdana" w:cs="Verdana"/>
          <w:sz w:val="20"/>
          <w:szCs w:val="20"/>
        </w:rPr>
        <w:t xml:space="preserve">699 </w:t>
      </w:r>
      <w:r>
        <w:rPr>
          <w:rFonts w:ascii="Verdana" w:hAnsi="Verdana" w:cs="Verdana"/>
          <w:sz w:val="20"/>
          <w:szCs w:val="20"/>
        </w:rPr>
        <w:t xml:space="preserve">z późn. zm). </w:t>
      </w:r>
      <w:r>
        <w:rPr>
          <w:rFonts w:ascii="Verdana" w:hAnsi="Verdana" w:cs="Verdana"/>
          <w:sz w:val="20"/>
          <w:szCs w:val="20"/>
        </w:rPr>
        <w:lastRenderedPageBreak/>
        <w:t>Wykonawcę obciążają wszelkie obowiązki i koszty wynikające z przepisów ustawy</w:t>
      </w:r>
      <w:ins w:id="0" w:author="Żatkiewicz Barbara" w:date="2023-06-19T12:00:00Z">
        <w:r w:rsidR="00EB0A44">
          <w:rPr>
            <w:rFonts w:ascii="Verdana" w:hAnsi="Verdana" w:cs="Verdana"/>
            <w:sz w:val="20"/>
            <w:szCs w:val="20"/>
          </w:rPr>
          <w:br/>
        </w:r>
      </w:ins>
      <w:r>
        <w:rPr>
          <w:rFonts w:ascii="Verdana" w:hAnsi="Verdana" w:cs="Verdana"/>
          <w:sz w:val="20"/>
          <w:szCs w:val="20"/>
        </w:rPr>
        <w:t xml:space="preserve"> o odpadach.</w:t>
      </w:r>
    </w:p>
    <w:p w14:paraId="2E3AA609" w14:textId="77777777" w:rsidR="00733F21" w:rsidRDefault="00AD35E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robót ponosi wobec Zamawiającego odpowiedzialność za wyrządzenie szkody będącej następstwem nienależytego wykonania czynności objętych niniejszą umową. </w:t>
      </w:r>
    </w:p>
    <w:p w14:paraId="1B006A09" w14:textId="41D4547C" w:rsidR="00733F21" w:rsidRDefault="00AD35E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zapewnia, że jest ubezpieczony od odpowiedzialności cywilnej za szkody, które mogą powstać w związku z prowadzoną działalnością gospodarczą na terytorium Rzeczypospolitej Polskiej</w:t>
      </w:r>
      <w:r w:rsidR="00401B80">
        <w:rPr>
          <w:rFonts w:ascii="Verdana" w:hAnsi="Verdana"/>
          <w:sz w:val="20"/>
          <w:szCs w:val="20"/>
        </w:rPr>
        <w:t xml:space="preserve"> na kwotę co najmniej równą wartości przedmiotu umowy</w:t>
      </w:r>
      <w:r>
        <w:rPr>
          <w:rFonts w:ascii="Verdana" w:hAnsi="Verdana"/>
          <w:sz w:val="20"/>
          <w:szCs w:val="20"/>
        </w:rPr>
        <w:t xml:space="preserve"> Wykonawca obowiązany jest na każde wezwanie Zamawiającego przedstawić oryginał polisy i dowody opłacania składek. </w:t>
      </w:r>
    </w:p>
    <w:p w14:paraId="79F088AC" w14:textId="3547A761" w:rsidR="00733F21" w:rsidRDefault="00AD35E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odpowiada za działania, uchybienia i zaniechania osób, z których pomocą zobowiązanie wykonuje, jak również osób, którym wykonanie zobowiązania powierza, </w:t>
      </w:r>
      <w:del w:id="1" w:author="Stefańska Aneta" w:date="2023-06-22T08:40:00Z">
        <w:r w:rsidDel="003D13B6">
          <w:rPr>
            <w:rFonts w:ascii="Verdana" w:hAnsi="Verdana"/>
            <w:sz w:val="20"/>
            <w:szCs w:val="20"/>
          </w:rPr>
          <w:delText xml:space="preserve">                      </w:delText>
        </w:r>
      </w:del>
      <w:r>
        <w:rPr>
          <w:rFonts w:ascii="Verdana" w:hAnsi="Verdana"/>
          <w:sz w:val="20"/>
          <w:szCs w:val="20"/>
        </w:rPr>
        <w:t>jak za własne działanie, uchybienia lub zaniechania.</w:t>
      </w:r>
    </w:p>
    <w:p w14:paraId="1BB83189" w14:textId="38D08B28" w:rsidR="00733F21" w:rsidRDefault="00AD35E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ceny umownej Wykonawca zapewni plan bezpieczeństwa i ochrony zdrowia zgodnie z wymaganiami </w:t>
      </w:r>
      <w:r>
        <w:rPr>
          <w:rFonts w:ascii="Verdana" w:hAnsi="Verdana" w:cs="Verdana"/>
          <w:sz w:val="20"/>
          <w:szCs w:val="20"/>
        </w:rPr>
        <w:t>ustawy z dnia 7 lipca 1994 r. Prawo Budowlane (Dz. U. z 202</w:t>
      </w:r>
      <w:r w:rsidR="001966EC">
        <w:rPr>
          <w:rFonts w:ascii="Verdana" w:hAnsi="Verdana" w:cs="Verdana"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 r. poz. </w:t>
      </w:r>
      <w:r w:rsidR="001966EC">
        <w:rPr>
          <w:rFonts w:ascii="Verdana" w:hAnsi="Verdana" w:cs="Verdana"/>
          <w:sz w:val="20"/>
          <w:szCs w:val="20"/>
        </w:rPr>
        <w:t>682</w:t>
      </w:r>
      <w:r>
        <w:rPr>
          <w:rFonts w:ascii="Verdana" w:hAnsi="Verdana" w:cs="Verdana"/>
          <w:sz w:val="20"/>
          <w:szCs w:val="20"/>
        </w:rPr>
        <w:t xml:space="preserve">). </w:t>
      </w:r>
    </w:p>
    <w:p w14:paraId="045122C6" w14:textId="77777777" w:rsidR="00733F21" w:rsidRDefault="00AD35E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§3</w:t>
      </w:r>
    </w:p>
    <w:p w14:paraId="37AFBCC7" w14:textId="4E646350" w:rsidR="00733F21" w:rsidRDefault="00AD35EC">
      <w:p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 Termin wykonania przedmiotu umowy - </w:t>
      </w:r>
      <w:r>
        <w:rPr>
          <w:rFonts w:ascii="Verdana" w:hAnsi="Verdana"/>
          <w:b/>
          <w:sz w:val="20"/>
          <w:szCs w:val="20"/>
        </w:rPr>
        <w:t>do</w:t>
      </w:r>
      <w:r>
        <w:rPr>
          <w:rFonts w:ascii="Verdana" w:hAnsi="Verdana"/>
          <w:sz w:val="20"/>
          <w:szCs w:val="20"/>
        </w:rPr>
        <w:t xml:space="preserve"> </w:t>
      </w:r>
      <w:r w:rsidR="000749EA">
        <w:rPr>
          <w:rFonts w:ascii="Verdana" w:hAnsi="Verdana"/>
          <w:b/>
          <w:sz w:val="20"/>
          <w:szCs w:val="20"/>
        </w:rPr>
        <w:t>31 dni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 dnia zawarcia umowy, </w:t>
      </w:r>
    </w:p>
    <w:p w14:paraId="09A7849D" w14:textId="3B8695AB" w:rsidR="00733F21" w:rsidRDefault="000749EA">
      <w:pPr>
        <w:pStyle w:val="Tekstpodstawowy1"/>
        <w:shd w:val="clear" w:color="auto" w:fill="auto"/>
        <w:tabs>
          <w:tab w:val="left" w:pos="433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="00AD35EC">
        <w:rPr>
          <w:sz w:val="20"/>
          <w:szCs w:val="20"/>
        </w:rPr>
        <w:t>. Termin:</w:t>
      </w:r>
    </w:p>
    <w:p w14:paraId="15AF1FF4" w14:textId="241E8B89" w:rsidR="00733F21" w:rsidRDefault="00AD35EC">
      <w:pPr>
        <w:pStyle w:val="Tekstpodstawowy1"/>
        <w:numPr>
          <w:ilvl w:val="0"/>
          <w:numId w:val="11"/>
        </w:numPr>
        <w:shd w:val="clear" w:color="auto" w:fill="auto"/>
        <w:tabs>
          <w:tab w:val="left" w:pos="812"/>
        </w:tabs>
        <w:spacing w:before="0" w:line="276" w:lineRule="auto"/>
        <w:ind w:right="20"/>
      </w:pPr>
      <w:r>
        <w:rPr>
          <w:sz w:val="20"/>
          <w:szCs w:val="20"/>
        </w:rPr>
        <w:t xml:space="preserve">przekazania/przejęcia terenu prowadzenia robót, </w:t>
      </w:r>
      <w:r>
        <w:rPr>
          <w:color w:val="000000" w:themeColor="text1"/>
          <w:sz w:val="20"/>
          <w:szCs w:val="20"/>
        </w:rPr>
        <w:t>z zastrzeżeniem § 6 ust. 3</w:t>
      </w:r>
      <w:bookmarkStart w:id="2" w:name="_GoBack"/>
      <w:bookmarkEnd w:id="2"/>
      <w:ins w:id="3" w:author="Żatkiewicz Barbara" w:date="2023-06-19T12:01:00Z">
        <w:r w:rsidR="00EB0A44">
          <w:rPr>
            <w:color w:val="000000" w:themeColor="text1"/>
            <w:sz w:val="20"/>
            <w:szCs w:val="20"/>
          </w:rPr>
          <w:t>.</w:t>
        </w:r>
      </w:ins>
      <w:del w:id="4" w:author="nieznany" w:date="2021-04-14T11:44:00Z">
        <w:r>
          <w:rPr>
            <w:color w:val="000000" w:themeColor="text1"/>
            <w:sz w:val="20"/>
            <w:szCs w:val="20"/>
          </w:rPr>
          <w:delText xml:space="preserve">   </w:delText>
        </w:r>
      </w:del>
      <w:r>
        <w:rPr>
          <w:sz w:val="20"/>
          <w:szCs w:val="20"/>
        </w:rPr>
        <w:t>,</w:t>
      </w:r>
      <w:r w:rsidR="003A1C3C">
        <w:rPr>
          <w:sz w:val="20"/>
          <w:szCs w:val="20"/>
        </w:rPr>
        <w:t>do 3 dni od przekazania zamawiającemu dokumentów o których jest mowa w paragrafie 6.</w:t>
      </w:r>
    </w:p>
    <w:p w14:paraId="7A699101" w14:textId="0DD6A22D" w:rsidR="00733F21" w:rsidRDefault="00CB1E00">
      <w:pPr>
        <w:pStyle w:val="Tekstpodstawowy1"/>
        <w:numPr>
          <w:ilvl w:val="0"/>
          <w:numId w:val="11"/>
        </w:numPr>
        <w:shd w:val="clear" w:color="auto" w:fill="auto"/>
        <w:tabs>
          <w:tab w:val="left" w:pos="812"/>
        </w:tabs>
        <w:spacing w:before="0" w:line="276" w:lineRule="auto"/>
        <w:ind w:right="20"/>
        <w:rPr>
          <w:sz w:val="20"/>
          <w:szCs w:val="20"/>
        </w:rPr>
      </w:pPr>
      <w:r>
        <w:rPr>
          <w:sz w:val="20"/>
          <w:szCs w:val="20"/>
        </w:rPr>
        <w:t xml:space="preserve">rozpoczęcia </w:t>
      </w:r>
      <w:r w:rsidR="00AD35EC">
        <w:rPr>
          <w:sz w:val="20"/>
          <w:szCs w:val="20"/>
        </w:rPr>
        <w:t xml:space="preserve">robót budowlanych będących przedmiotem umowy – do </w:t>
      </w:r>
      <w:r w:rsidR="00EB0A44">
        <w:rPr>
          <w:sz w:val="20"/>
          <w:szCs w:val="20"/>
        </w:rPr>
        <w:t xml:space="preserve">7 </w:t>
      </w:r>
      <w:r w:rsidR="00AD35EC">
        <w:rPr>
          <w:sz w:val="20"/>
          <w:szCs w:val="20"/>
        </w:rPr>
        <w:t>dni od dnia przekazania/przejęcia  terenu prowadzenia robót.</w:t>
      </w:r>
    </w:p>
    <w:p w14:paraId="3EECCA80" w14:textId="37780D55" w:rsidR="00733F21" w:rsidRDefault="003A1C3C">
      <w:pPr>
        <w:tabs>
          <w:tab w:val="left" w:pos="708"/>
        </w:tabs>
        <w:spacing w:line="276" w:lineRule="auto"/>
        <w:ind w:left="284" w:right="-19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AD35EC">
        <w:rPr>
          <w:rFonts w:ascii="Verdana" w:hAnsi="Verdana"/>
          <w:sz w:val="20"/>
          <w:szCs w:val="20"/>
        </w:rPr>
        <w:t xml:space="preserve">. </w:t>
      </w:r>
      <w:r w:rsidR="00AD35EC">
        <w:rPr>
          <w:rFonts w:ascii="Verdana" w:hAnsi="Verdana"/>
          <w:color w:val="000000"/>
          <w:sz w:val="20"/>
          <w:szCs w:val="20"/>
        </w:rPr>
        <w:t>Zamawiający przystąpi do odbioru robót w terminie do 14 dni od daty zgłoszenia przez Wykonawcę ich zakończenia.</w:t>
      </w:r>
      <w:r w:rsidR="00AD35EC">
        <w:rPr>
          <w:rFonts w:ascii="Verdana" w:hAnsi="Verdana"/>
          <w:sz w:val="20"/>
          <w:szCs w:val="20"/>
        </w:rPr>
        <w:t xml:space="preserve">   </w:t>
      </w:r>
    </w:p>
    <w:p w14:paraId="1D216326" w14:textId="77777777" w:rsidR="00733F21" w:rsidRDefault="00AD35EC">
      <w:pPr>
        <w:tabs>
          <w:tab w:val="left" w:pos="708"/>
        </w:tabs>
        <w:spacing w:line="276" w:lineRule="auto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>
        <w:rPr>
          <w:rFonts w:ascii="Verdana" w:hAnsi="Verdana"/>
          <w:color w:val="000000"/>
          <w:sz w:val="20"/>
          <w:szCs w:val="20"/>
        </w:rPr>
        <w:t xml:space="preserve">  </w:t>
      </w:r>
    </w:p>
    <w:p w14:paraId="24E569B2" w14:textId="77777777" w:rsidR="00733F21" w:rsidRDefault="00AD35E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§4</w:t>
      </w:r>
    </w:p>
    <w:p w14:paraId="101490AF" w14:textId="77777777" w:rsidR="00733F21" w:rsidRDefault="00AD35EC">
      <w:pPr>
        <w:pStyle w:val="Tekstpodstawowy1"/>
        <w:numPr>
          <w:ilvl w:val="0"/>
          <w:numId w:val="12"/>
        </w:numPr>
        <w:shd w:val="clear" w:color="auto" w:fill="auto"/>
        <w:tabs>
          <w:tab w:val="left" w:pos="410"/>
          <w:tab w:val="left" w:leader="dot" w:pos="2056"/>
          <w:tab w:val="left" w:leader="dot" w:pos="7132"/>
          <w:tab w:val="left" w:leader="dot" w:pos="8227"/>
        </w:tabs>
        <w:spacing w:before="0" w:line="276" w:lineRule="auto"/>
        <w:ind w:left="426" w:right="20" w:hanging="426"/>
        <w:rPr>
          <w:sz w:val="20"/>
          <w:szCs w:val="20"/>
        </w:rPr>
      </w:pPr>
      <w:r>
        <w:rPr>
          <w:sz w:val="20"/>
          <w:szCs w:val="20"/>
        </w:rPr>
        <w:t xml:space="preserve">Wartość przedmiotu umowy (określonego w § 1) została przyjęta przez strony umowy, jako kwota ryczałtowa, zgodnie z ofertą wykonawcy w wysokości: netto:……………………………………… zł + podatek </w:t>
      </w:r>
      <w:r>
        <w:rPr>
          <w:sz w:val="20"/>
          <w:szCs w:val="20"/>
          <w:lang w:val="en-US"/>
        </w:rPr>
        <w:t xml:space="preserve">VAT </w:t>
      </w:r>
      <w:r>
        <w:rPr>
          <w:sz w:val="20"/>
          <w:szCs w:val="20"/>
        </w:rPr>
        <w:t>(23 %) ……………………………………………………..zł, co daje razem cenę brutto: …………….…………………zł (słownie:</w:t>
      </w:r>
      <w:r>
        <w:rPr>
          <w:sz w:val="20"/>
          <w:szCs w:val="20"/>
        </w:rPr>
        <w:tab/>
        <w:t>zł i</w:t>
      </w:r>
      <w:r>
        <w:rPr>
          <w:sz w:val="20"/>
          <w:szCs w:val="20"/>
        </w:rPr>
        <w:tab/>
        <w:t>gr.).</w:t>
      </w:r>
    </w:p>
    <w:p w14:paraId="7FFF33D5" w14:textId="4141109B" w:rsidR="00733F21" w:rsidRDefault="00AD35EC">
      <w:pPr>
        <w:pStyle w:val="Tekstpodstawowy1"/>
        <w:numPr>
          <w:ilvl w:val="0"/>
          <w:numId w:val="12"/>
        </w:numPr>
        <w:shd w:val="clear" w:color="auto" w:fill="auto"/>
        <w:tabs>
          <w:tab w:val="left" w:pos="425"/>
        </w:tabs>
        <w:spacing w:before="0" w:line="276" w:lineRule="auto"/>
        <w:ind w:left="420" w:right="20" w:hanging="420"/>
        <w:rPr>
          <w:sz w:val="20"/>
          <w:szCs w:val="20"/>
        </w:rPr>
      </w:pPr>
      <w:r>
        <w:rPr>
          <w:sz w:val="20"/>
          <w:szCs w:val="20"/>
        </w:rPr>
        <w:t>Podstawą rozliczenia za realizację przedmiotowego zadania jest cena ryczałtowa zawarta w Formularzu cenowym.</w:t>
      </w:r>
    </w:p>
    <w:p w14:paraId="7826EE69" w14:textId="648D507E" w:rsidR="00320F2D" w:rsidRDefault="00320F2D">
      <w:pPr>
        <w:pStyle w:val="Tekstpodstawowy1"/>
        <w:numPr>
          <w:ilvl w:val="0"/>
          <w:numId w:val="12"/>
        </w:numPr>
        <w:shd w:val="clear" w:color="auto" w:fill="auto"/>
        <w:tabs>
          <w:tab w:val="left" w:pos="425"/>
        </w:tabs>
        <w:spacing w:before="0" w:line="276" w:lineRule="auto"/>
        <w:ind w:left="420" w:right="20" w:hanging="420"/>
        <w:rPr>
          <w:sz w:val="20"/>
          <w:szCs w:val="20"/>
        </w:rPr>
      </w:pPr>
      <w:r>
        <w:rPr>
          <w:sz w:val="20"/>
          <w:szCs w:val="20"/>
        </w:rPr>
        <w:t xml:space="preserve">Wynagrodzenie o którym mowa w ust. 1 obejmuje wszelkie koszty związane z realizacją przedmiotu umowy. </w:t>
      </w:r>
    </w:p>
    <w:p w14:paraId="7C745D4C" w14:textId="77777777" w:rsidR="00733F21" w:rsidRDefault="00733F21">
      <w:pPr>
        <w:pStyle w:val="Akapitzlist"/>
        <w:ind w:left="284" w:right="-17"/>
        <w:jc w:val="both"/>
        <w:rPr>
          <w:rFonts w:ascii="Verdana" w:hAnsi="Verdana"/>
          <w:color w:val="000000"/>
          <w:sz w:val="20"/>
          <w:szCs w:val="20"/>
          <w:lang w:eastAsia="en-US"/>
        </w:rPr>
      </w:pPr>
    </w:p>
    <w:p w14:paraId="172C349B" w14:textId="77777777" w:rsidR="00733F21" w:rsidRDefault="00AD35EC">
      <w:pPr>
        <w:pStyle w:val="Akapitzlist"/>
        <w:ind w:left="360" w:right="-17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§5</w:t>
      </w:r>
    </w:p>
    <w:p w14:paraId="15EAEBDD" w14:textId="7777777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18"/>
        </w:tabs>
        <w:spacing w:before="0" w:line="276" w:lineRule="auto"/>
        <w:ind w:left="420" w:right="20" w:hanging="420"/>
        <w:rPr>
          <w:sz w:val="20"/>
          <w:szCs w:val="20"/>
        </w:rPr>
      </w:pPr>
      <w:r>
        <w:rPr>
          <w:sz w:val="20"/>
          <w:szCs w:val="20"/>
        </w:rPr>
        <w:t>Podstawą płatności za wykonanie przedmiotu Umowy jest poprawnie wystawiona faktura.</w:t>
      </w:r>
    </w:p>
    <w:p w14:paraId="706730AF" w14:textId="4ABE7E0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25"/>
        </w:tabs>
        <w:spacing w:before="0" w:line="276" w:lineRule="auto"/>
        <w:ind w:left="420" w:right="20" w:hanging="420"/>
        <w:rPr>
          <w:sz w:val="20"/>
          <w:szCs w:val="20"/>
        </w:rPr>
      </w:pPr>
      <w:r>
        <w:rPr>
          <w:sz w:val="20"/>
          <w:szCs w:val="20"/>
        </w:rPr>
        <w:t>Zamawiający zapłaci fakturę, po całkowitym wykonaniu</w:t>
      </w:r>
      <w:r w:rsidR="00CB1E00">
        <w:rPr>
          <w:sz w:val="20"/>
          <w:szCs w:val="20"/>
        </w:rPr>
        <w:t xml:space="preserve"> i odbiorze</w:t>
      </w:r>
      <w:r>
        <w:rPr>
          <w:sz w:val="20"/>
          <w:szCs w:val="20"/>
        </w:rPr>
        <w:t xml:space="preserve"> robót opisanych w § 2 ust. 1 i 2. </w:t>
      </w:r>
    </w:p>
    <w:p w14:paraId="41C39AA4" w14:textId="4FEB7248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32"/>
        </w:tabs>
        <w:spacing w:before="0" w:line="276" w:lineRule="auto"/>
        <w:ind w:left="420" w:right="20" w:hanging="420"/>
      </w:pPr>
      <w:r>
        <w:rPr>
          <w:sz w:val="20"/>
          <w:szCs w:val="20"/>
        </w:rPr>
        <w:t>Podstawą wystawienia faktury, będzie protokół odbioru ostatecznego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sporządzony w trakcie odbioru ostatecznego przedmiotu umowy przez Komisję Odbiorową i zatwierdzony przez Zamawiającego.</w:t>
      </w:r>
    </w:p>
    <w:p w14:paraId="0810632B" w14:textId="3D7CB3B9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39"/>
        </w:tabs>
        <w:spacing w:before="0" w:line="276" w:lineRule="auto"/>
        <w:ind w:left="420" w:right="20" w:hanging="420"/>
        <w:rPr>
          <w:sz w:val="20"/>
          <w:szCs w:val="20"/>
        </w:rPr>
      </w:pPr>
      <w:r>
        <w:rPr>
          <w:sz w:val="20"/>
          <w:szCs w:val="20"/>
        </w:rPr>
        <w:t>Wykonawca wystawi fakturę na następujące dane: Generalna Dyrekcja Dróg Krajowych i Autostrad Oddział w Łodzi, ul. Irysowa 2, 91-857 Łódź, NIP: 725 17 13 273 i dostarc</w:t>
      </w:r>
      <w:r w:rsidR="00741629">
        <w:rPr>
          <w:sz w:val="20"/>
          <w:szCs w:val="20"/>
        </w:rPr>
        <w:t>zy do siedziby Rejonu w Kutnie 99-300 Kutno, ul. Kardynała Stefana Wyszyńskiego 13</w:t>
      </w:r>
      <w:r>
        <w:rPr>
          <w:sz w:val="20"/>
          <w:szCs w:val="20"/>
        </w:rPr>
        <w:t>.</w:t>
      </w:r>
    </w:p>
    <w:p w14:paraId="77B91713" w14:textId="7777777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25"/>
        </w:tabs>
        <w:spacing w:before="0" w:line="276" w:lineRule="auto"/>
        <w:ind w:left="420" w:right="20" w:hanging="420"/>
        <w:rPr>
          <w:sz w:val="20"/>
          <w:szCs w:val="20"/>
        </w:rPr>
      </w:pPr>
      <w:r>
        <w:rPr>
          <w:sz w:val="20"/>
          <w:szCs w:val="20"/>
        </w:rPr>
        <w:t xml:space="preserve">W przypadku, gdy Umowa jest realizowana przez podmioty działające w Konsorcjum, członkowie upoważnią w formie pisemnej, pod rygorem nieważności, lidera Konsorcjum do wystawienia przez niego faktury oraz do przyjęcia przez niego należności przypadających wszystkim członkom Konsorcjum z tytułu częściowego lub całkowitego wykonania przedmiotu </w:t>
      </w:r>
      <w:r>
        <w:rPr>
          <w:sz w:val="20"/>
          <w:szCs w:val="20"/>
        </w:rPr>
        <w:lastRenderedPageBreak/>
        <w:t>Umowy.</w:t>
      </w:r>
    </w:p>
    <w:p w14:paraId="12B7256C" w14:textId="7777777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32"/>
        </w:tabs>
        <w:spacing w:before="0" w:line="276" w:lineRule="auto"/>
        <w:ind w:left="420" w:right="20" w:hanging="420"/>
        <w:rPr>
          <w:sz w:val="20"/>
          <w:szCs w:val="20"/>
        </w:rPr>
      </w:pPr>
      <w:r>
        <w:rPr>
          <w:sz w:val="20"/>
          <w:szCs w:val="20"/>
        </w:rPr>
        <w:t>Zamawiający ma obowiązek zapłaty faktury w terminie do 30 dni licząc od daty jej doręczenia Zamawiającemu. Datą zapłaty jest dzień wydania polecenia przelewu bankowego. Nieprzedstawienie przez Wykonawcę wszystkich wymaganych dowodów zapłaty, o których mowa w ust. 9, wstrzymuje wypłatę wynagrodzenia.</w:t>
      </w:r>
    </w:p>
    <w:p w14:paraId="17235AE8" w14:textId="7777777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39"/>
        </w:tabs>
        <w:spacing w:before="0" w:line="276" w:lineRule="auto"/>
        <w:ind w:left="420" w:hanging="420"/>
      </w:pPr>
      <w:r>
        <w:rPr>
          <w:sz w:val="20"/>
          <w:szCs w:val="20"/>
        </w:rPr>
        <w:t>Należności z tytułu faktur będą płatne przez Zamawiającego przelewem na rachunek bankowy</w:t>
      </w:r>
    </w:p>
    <w:p w14:paraId="42633260" w14:textId="77777777" w:rsidR="00733F21" w:rsidRDefault="00AD35EC">
      <w:pPr>
        <w:pStyle w:val="Tekstpodstawowy1"/>
        <w:shd w:val="clear" w:color="auto" w:fill="auto"/>
        <w:tabs>
          <w:tab w:val="left" w:leader="dot" w:pos="7148"/>
          <w:tab w:val="left" w:leader="dot" w:pos="7224"/>
          <w:tab w:val="left" w:leader="dot" w:pos="9352"/>
        </w:tabs>
        <w:spacing w:before="0" w:line="276" w:lineRule="auto"/>
        <w:ind w:left="740" w:hanging="320"/>
        <w:rPr>
          <w:sz w:val="20"/>
          <w:szCs w:val="20"/>
        </w:rPr>
      </w:pPr>
      <w:r>
        <w:rPr>
          <w:sz w:val="20"/>
          <w:szCs w:val="20"/>
        </w:rPr>
        <w:t xml:space="preserve">Wykonawcy nr: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</w:t>
      </w:r>
    </w:p>
    <w:p w14:paraId="72905A46" w14:textId="79929758" w:rsidR="00733F21" w:rsidRDefault="00AD35EC">
      <w:pPr>
        <w:pStyle w:val="Tekstpodstawowy1"/>
        <w:shd w:val="clear" w:color="auto" w:fill="auto"/>
        <w:spacing w:before="0" w:line="276" w:lineRule="auto"/>
        <w:ind w:left="740" w:hanging="320"/>
      </w:pPr>
      <w:r>
        <w:rPr>
          <w:sz w:val="20"/>
          <w:szCs w:val="20"/>
        </w:rPr>
        <w:t>wskazan</w:t>
      </w:r>
      <w:r w:rsidR="00761F6A">
        <w:rPr>
          <w:sz w:val="20"/>
          <w:szCs w:val="20"/>
        </w:rPr>
        <w:t>y</w:t>
      </w:r>
      <w:r>
        <w:rPr>
          <w:sz w:val="20"/>
          <w:szCs w:val="20"/>
        </w:rPr>
        <w:t xml:space="preserve"> w oświadczeniu Wykonawcy.</w:t>
      </w:r>
    </w:p>
    <w:p w14:paraId="26E4219F" w14:textId="7777777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32"/>
        </w:tabs>
        <w:spacing w:before="0" w:line="276" w:lineRule="auto"/>
        <w:ind w:left="420" w:right="20" w:hanging="420"/>
        <w:rPr>
          <w:sz w:val="20"/>
          <w:szCs w:val="20"/>
        </w:rPr>
      </w:pPr>
      <w:r>
        <w:rPr>
          <w:sz w:val="20"/>
          <w:szCs w:val="20"/>
        </w:rPr>
        <w:t>W przypadku zmiany numeru ww. rachunku bankowego, Wykonawca zobowiązany jest do przedstawienia kserokopii umowy nowego rachunku bankowego potwierdzonej za zgodność z oryginałem przez bank lub poświadczonej notarialnie - zmiana ta wymaga sporządzenia aneksu do Umowy.</w:t>
      </w:r>
    </w:p>
    <w:p w14:paraId="18EAA3B6" w14:textId="7777777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32"/>
        </w:tabs>
        <w:spacing w:before="0" w:line="276" w:lineRule="auto"/>
        <w:ind w:left="420" w:right="20" w:hanging="420"/>
      </w:pPr>
      <w:r>
        <w:rPr>
          <w:sz w:val="20"/>
          <w:szCs w:val="20"/>
        </w:rPr>
        <w:t>W przypadku powierzenia przez Wykonawcę realizacji Robót podwykonawcy, Wyko</w:t>
      </w:r>
      <w:del w:id="5" w:author="nieznany" w:date="2021-04-14T12:26:00Z">
        <w:r>
          <w:rPr>
            <w:sz w:val="20"/>
            <w:szCs w:val="20"/>
          </w:rPr>
          <w:softHyphen/>
        </w:r>
      </w:del>
      <w:r>
        <w:rPr>
          <w:sz w:val="20"/>
          <w:szCs w:val="20"/>
        </w:rPr>
        <w:t>nawca jest zobowiązany do dokonania we własnym zakresie zapłaty wynagrodzenia należnego podwykonawcy z zachowaniem terminów płatności określonych w umowie z Podwykonawcą. Dla potwierdzenia dokonanej zapłaty, wraz z fakturą obejmującą wynagrodzenie za zakres robót wykonanych przez podwykonawcę, Wykonawca dołączy pisemne oświadczenie wszystkich podwykonawców, potwierdzające, że wymagane do końca okresu objętego rozliczeniem płatności na ich rzecz zostały dokonane, wraz z zestawieniem wystawionych przez nich wymagalnych faktur oraz oświadczeniem Wykonawcy o dokonaniu wszystkich wymagalnych płatności na rzecz podwykonawców. Wykonawca może zwolnić się z obowiązku przedłożenia oświadczenia podwykonawców poprzez przedłożenie kopii wymagalnych faktur podwykonawców wraz z potwierdzeniem dokonania płatności oraz oświadczeniem Wykonawcy o dokonaniu wszystkich tych wymagalnych płatności na rzecz podwykonawców.</w:t>
      </w:r>
    </w:p>
    <w:p w14:paraId="7C973383" w14:textId="7777777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30"/>
        </w:tabs>
        <w:spacing w:before="0" w:line="276" w:lineRule="auto"/>
        <w:ind w:left="440" w:right="20" w:hanging="420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Zasady podzlecania części zamówienia, warunki płatności dla Wykonawcy i jego podwykonawców, </w:t>
      </w:r>
      <w:r>
        <w:rPr>
          <w:color w:val="000000" w:themeColor="text1"/>
          <w:sz w:val="20"/>
          <w:szCs w:val="20"/>
        </w:rPr>
        <w:t>określono w § 14.</w:t>
      </w:r>
    </w:p>
    <w:p w14:paraId="4FA023D9" w14:textId="77777777" w:rsidR="00733F21" w:rsidRDefault="00AD35EC">
      <w:pPr>
        <w:pStyle w:val="Tekstpodstawowy1"/>
        <w:numPr>
          <w:ilvl w:val="0"/>
          <w:numId w:val="13"/>
        </w:numPr>
        <w:shd w:val="clear" w:color="auto" w:fill="auto"/>
        <w:tabs>
          <w:tab w:val="left" w:pos="430"/>
        </w:tabs>
        <w:spacing w:before="0" w:line="276" w:lineRule="auto"/>
        <w:ind w:left="440" w:right="20" w:hanging="420"/>
        <w:rPr>
          <w:sz w:val="20"/>
          <w:szCs w:val="20"/>
        </w:rPr>
      </w:pPr>
      <w:r>
        <w:rPr>
          <w:sz w:val="20"/>
          <w:szCs w:val="20"/>
        </w:rPr>
        <w:t>Wykonawca nie może bez pisemnej zgody Zamawiającego dokonać cesji praw i obowiązków zarówno pieniężnych jak i niepieniężnych wynikających z niniejszej umowy.</w:t>
      </w:r>
    </w:p>
    <w:p w14:paraId="4D8C0E07" w14:textId="77777777" w:rsidR="00733F21" w:rsidRDefault="00733F21">
      <w:pPr>
        <w:pStyle w:val="Akapitzlist"/>
        <w:spacing w:line="276" w:lineRule="auto"/>
        <w:ind w:left="360" w:right="-17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1103065A" w14:textId="77777777" w:rsidR="00733F21" w:rsidRDefault="00AD35EC">
      <w:pPr>
        <w:pStyle w:val="Akapitzlist"/>
        <w:spacing w:line="276" w:lineRule="auto"/>
        <w:ind w:left="360" w:right="-17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§6</w:t>
      </w:r>
    </w:p>
    <w:p w14:paraId="3C175C13" w14:textId="77777777" w:rsidR="00733F21" w:rsidRDefault="00AD35EC">
      <w:pPr>
        <w:pStyle w:val="Akapitzlist"/>
        <w:numPr>
          <w:ilvl w:val="3"/>
          <w:numId w:val="1"/>
        </w:numPr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 obowiązków Zamawiającego należy:</w:t>
      </w:r>
    </w:p>
    <w:p w14:paraId="67341346" w14:textId="77777777" w:rsidR="00733F21" w:rsidRDefault="00AD35EC">
      <w:pPr>
        <w:spacing w:line="276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1) przekazanie Wykonawcy terenu robót w terminie określonym w </w:t>
      </w:r>
      <w:r>
        <w:rPr>
          <w:rFonts w:ascii="Verdana" w:hAnsi="Verdana"/>
          <w:sz w:val="20"/>
          <w:szCs w:val="20"/>
        </w:rPr>
        <w:t>§3 ust. 3 pkt 2 niniejszej umowy</w:t>
      </w:r>
      <w:r>
        <w:rPr>
          <w:rFonts w:ascii="Verdana" w:hAnsi="Verdana" w:cs="Verdana"/>
          <w:sz w:val="20"/>
          <w:szCs w:val="20"/>
        </w:rPr>
        <w:t>,</w:t>
      </w:r>
    </w:p>
    <w:p w14:paraId="53D4647B" w14:textId="77777777" w:rsidR="00733F21" w:rsidRDefault="00AD35EC">
      <w:pPr>
        <w:pStyle w:val="Default"/>
        <w:spacing w:line="276" w:lineRule="auto"/>
        <w:ind w:left="709" w:hanging="283"/>
        <w:jc w:val="both"/>
        <w:rPr>
          <w:strike/>
          <w:color w:val="FF0000"/>
          <w:sz w:val="20"/>
          <w:szCs w:val="20"/>
        </w:rPr>
      </w:pPr>
      <w:r>
        <w:rPr>
          <w:color w:val="00000A"/>
          <w:sz w:val="20"/>
          <w:szCs w:val="20"/>
        </w:rPr>
        <w:t>2) dokonanie odbioru</w:t>
      </w:r>
      <w:r>
        <w:rPr>
          <w:sz w:val="20"/>
          <w:szCs w:val="20"/>
        </w:rPr>
        <w:t xml:space="preserve"> ostatecznego, </w:t>
      </w:r>
    </w:p>
    <w:p w14:paraId="161FACC9" w14:textId="77777777" w:rsidR="00733F21" w:rsidRDefault="00AD35EC">
      <w:pPr>
        <w:pStyle w:val="Tekstpodstawowy1"/>
        <w:shd w:val="clear" w:color="auto" w:fill="auto"/>
        <w:tabs>
          <w:tab w:val="left" w:pos="762"/>
        </w:tabs>
        <w:spacing w:before="0" w:line="360" w:lineRule="auto"/>
        <w:ind w:firstLine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</w:t>
      </w:r>
      <w:r>
        <w:rPr>
          <w:sz w:val="20"/>
          <w:szCs w:val="20"/>
        </w:rPr>
        <w:t>3) zapłaty za wykonane zamówienie, po jego odebraniu.</w:t>
      </w:r>
    </w:p>
    <w:p w14:paraId="6ADF225B" w14:textId="486A23AA" w:rsidR="00733F21" w:rsidRDefault="00AD35EC" w:rsidP="000749EA">
      <w:pPr>
        <w:pStyle w:val="Default"/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2. Do obowiązków Wykonawcy należy w szczególności:</w:t>
      </w:r>
    </w:p>
    <w:p w14:paraId="0D35F639" w14:textId="2C195DEF" w:rsidR="00733F21" w:rsidRDefault="00AD35EC">
      <w:pPr>
        <w:spacing w:line="276" w:lineRule="auto"/>
        <w:ind w:left="567" w:hanging="567"/>
        <w:jc w:val="both"/>
        <w:rPr>
          <w:color w:val="000000" w:themeColor="text1"/>
          <w:sz w:val="20"/>
          <w:szCs w:val="20"/>
        </w:rPr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    </w:t>
      </w:r>
      <w:r w:rsidR="000749EA">
        <w:rPr>
          <w:rFonts w:ascii="Verdana" w:hAnsi="Verdana"/>
          <w:color w:val="000000" w:themeColor="text1"/>
          <w:sz w:val="20"/>
          <w:szCs w:val="20"/>
        </w:rPr>
        <w:t>1</w:t>
      </w:r>
      <w:r>
        <w:rPr>
          <w:rFonts w:ascii="Verdana" w:hAnsi="Verdana"/>
          <w:color w:val="000000" w:themeColor="text1"/>
          <w:sz w:val="20"/>
          <w:szCs w:val="20"/>
        </w:rPr>
        <w:t xml:space="preserve">) prowadzenie robót z zapewnieniem warunków zgodnych z przepisami BHP i p.poż. </w:t>
      </w:r>
    </w:p>
    <w:p w14:paraId="6A33913E" w14:textId="1FC7F93D" w:rsidR="00733F21" w:rsidRDefault="000749EA">
      <w:pPr>
        <w:spacing w:line="276" w:lineRule="auto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    2</w:t>
      </w:r>
      <w:r w:rsidR="00AD35EC">
        <w:rPr>
          <w:rFonts w:ascii="Verdana" w:hAnsi="Verdana" w:cs="Verdana"/>
          <w:color w:val="000000" w:themeColor="text1"/>
          <w:sz w:val="20"/>
          <w:szCs w:val="20"/>
        </w:rPr>
        <w:t>) zagospodarowanie terenu prowadzenia robót oraz jego zabezpieczenie,</w:t>
      </w:r>
    </w:p>
    <w:p w14:paraId="5757DBA0" w14:textId="55B55B8E" w:rsidR="00733F21" w:rsidRDefault="000749EA">
      <w:pPr>
        <w:spacing w:line="276" w:lineRule="auto"/>
        <w:ind w:left="567" w:hanging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    3</w:t>
      </w:r>
      <w:r w:rsidR="00AD35EC">
        <w:rPr>
          <w:rFonts w:ascii="Verdana" w:hAnsi="Verdana" w:cs="Verdana"/>
          <w:color w:val="000000" w:themeColor="text1"/>
          <w:sz w:val="20"/>
          <w:szCs w:val="20"/>
        </w:rPr>
        <w:t xml:space="preserve">) wykonanie przedmiotu umowy zgodnie z dokumentacją projektową,  warunkami wynikającymi z przepisów technicznych i prawa budowlanego, wiedzą techniczną oraz ewentualnymi wskazówkami i zaleceniami Zamawiającego, </w:t>
      </w:r>
    </w:p>
    <w:p w14:paraId="60917CBD" w14:textId="77777777" w:rsidR="00733F21" w:rsidRDefault="00AD35EC">
      <w:pPr>
        <w:spacing w:line="276" w:lineRule="auto"/>
        <w:ind w:left="567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5) utrzymanie ładu i porządku na terenie prowadzonych robót, a po zakończeniu robót usunięcie poza ten teren wszelkich urządzeń tymczasowego zaplecza, oraz pozostawienie całego terenu czystego i nadającego się do użytkowania,</w:t>
      </w:r>
    </w:p>
    <w:p w14:paraId="486B42EA" w14:textId="77777777" w:rsidR="00733F21" w:rsidRDefault="00AD35EC">
      <w:pPr>
        <w:spacing w:line="276" w:lineRule="auto"/>
        <w:ind w:left="709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6) informowanie Zamawiającego o problemach lub okolicznościach mogących wpłynąć na jakość robót lub termin zakończenia robót,</w:t>
      </w:r>
    </w:p>
    <w:p w14:paraId="55F2E632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7) niezwłoczne informowanie Zamawiającego o zaistniałych na terenie robót kontrolach i wypadkach,</w:t>
      </w:r>
    </w:p>
    <w:p w14:paraId="6275E82D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 xml:space="preserve">  8) zawarcie na własny koszt odpowiednich umów ubezpieczenia z tytułu szkód, które mogą zaistnieć w związku z określonymi zdarzeniami losowymi oraz od odpowiedzialności cywilnej na czas realizacji robót objętych umową,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</w:t>
      </w:r>
    </w:p>
    <w:p w14:paraId="6058E248" w14:textId="77777777" w:rsidR="00733F21" w:rsidRDefault="00AD35EC">
      <w:pPr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9) wykonanie czynności wymienionych w ustawie Prawo Budowlane,</w:t>
      </w:r>
    </w:p>
    <w:p w14:paraId="4CEDDF7D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10) </w:t>
      </w:r>
      <w:r>
        <w:rPr>
          <w:rFonts w:ascii="Verdana" w:hAnsi="Verdana" w:cs="Verdana"/>
          <w:sz w:val="20"/>
          <w:szCs w:val="20"/>
        </w:rPr>
        <w:tab/>
        <w:t>opracowanie planu bezpieczeństwa i ochrony zdrowia oraz przedłożenie go do akceptacji Zamawiającego.</w:t>
      </w:r>
    </w:p>
    <w:p w14:paraId="5CA39780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11) skompletowanie i przedstawienie Zamawiającemu dokumentów (dokumentacji powykonawczej) pozwalających na ocenę prawidłowego wykonania przedmiotu i dokonanie odbioru ostatecznego robót,</w:t>
      </w:r>
    </w:p>
    <w:p w14:paraId="0AF7E238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12) dochowanie szczególnej staranności w zakresie ochrony przed nieuprawnionym ujawnieniem informacji, danych i dokumentów wytwarzanych lub przetwarzanych w związku z realizacją tego zadania, niezależnie od formy ich utrwalenia.  </w:t>
      </w:r>
    </w:p>
    <w:p w14:paraId="248FB286" w14:textId="77777777" w:rsidR="00161CF2" w:rsidRDefault="00AD35EC">
      <w:pPr>
        <w:spacing w:line="276" w:lineRule="auto"/>
        <w:ind w:left="426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13) zapewnienie osobom pracującym środków ochrony indywidualnej </w:t>
      </w:r>
      <w:r>
        <w:rPr>
          <w:rFonts w:ascii="Verdana" w:hAnsi="Verdana" w:cs="Times New Roman"/>
          <w:sz w:val="20"/>
          <w:szCs w:val="20"/>
        </w:rPr>
        <w:t>(również przed wirusem SARS-CoV-</w:t>
      </w:r>
      <w:r>
        <w:rPr>
          <w:rFonts w:ascii="Verdana" w:hAnsi="Verdana" w:cs="Arial"/>
          <w:sz w:val="20"/>
          <w:szCs w:val="20"/>
        </w:rPr>
        <w:t>2)</w:t>
      </w:r>
      <w:r>
        <w:rPr>
          <w:rFonts w:ascii="Verdana" w:hAnsi="Verdana" w:cs="Verdana"/>
          <w:sz w:val="20"/>
          <w:szCs w:val="20"/>
        </w:rPr>
        <w:t xml:space="preserve">, odzieży ochronnej oraz dostępu do pomieszczeń higieniczno-sanitarnych,  </w:t>
      </w:r>
    </w:p>
    <w:p w14:paraId="5B18CE2A" w14:textId="0345625D" w:rsidR="00161CF2" w:rsidRPr="003A1C3C" w:rsidRDefault="00161CF2">
      <w:pPr>
        <w:spacing w:line="276" w:lineRule="auto"/>
        <w:ind w:left="426" w:hanging="426"/>
        <w:jc w:val="both"/>
        <w:rPr>
          <w:rFonts w:ascii="Verdana" w:hAnsi="Verdana" w:cs="Verdana"/>
          <w:sz w:val="18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14) </w:t>
      </w:r>
      <w:r w:rsidRPr="003A1C3C">
        <w:rPr>
          <w:rFonts w:ascii="Verdana" w:hAnsi="Verdana"/>
          <w:sz w:val="20"/>
        </w:rPr>
        <w:t>dostarczenia dokumentacji niezbędnej do rozpoczęcia robót budowlanych oraz  dokumentacji odbiorowej</w:t>
      </w:r>
    </w:p>
    <w:p w14:paraId="79DCF141" w14:textId="77777777" w:rsidR="00733F21" w:rsidRDefault="00AD35EC">
      <w:pPr>
        <w:tabs>
          <w:tab w:val="left" w:pos="567"/>
        </w:tabs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 Wykonawca przed terminem przekazania terenu prowadzenia robót, przedłoży Zamawiającemu:</w:t>
      </w:r>
    </w:p>
    <w:p w14:paraId="2C204B31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a. poświadczoną za zgodność z oryginałem polisę ubezpieczeniową (umowy ubezpieczenia),</w:t>
      </w:r>
    </w:p>
    <w:p w14:paraId="6DF164F3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b. zatwierdzony przez Zamawiającego projekt umowy o podwykonawstwo, jeśli taka potrzeba została przewidziana.   </w:t>
      </w:r>
    </w:p>
    <w:p w14:paraId="60BAA96C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c. oryginały Oświadczeń o podjęciu obowiązków Kierownika Robót budowlanych</w:t>
      </w:r>
    </w:p>
    <w:p w14:paraId="74028AD8" w14:textId="77777777" w:rsidR="00733F21" w:rsidRDefault="00AD35EC">
      <w:pPr>
        <w:spacing w:line="276" w:lineRule="auto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d. poświadczone za zgodność z oryginałem kopie uprawnień Kierownika Robót  budowlanych</w:t>
      </w:r>
    </w:p>
    <w:p w14:paraId="20956EEA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e. </w:t>
      </w:r>
      <w:r>
        <w:rPr>
          <w:rFonts w:ascii="Verdana" w:hAnsi="Verdana" w:cs="Verdana"/>
          <w:sz w:val="20"/>
          <w:szCs w:val="20"/>
        </w:rPr>
        <w:tab/>
        <w:t>poświadczone za zgodność z oryginałem kopie zaświadczeń o przynależności  Kierownika Robót budowlanych do właściwej Izby Inżynierów Budownictwa,</w:t>
      </w:r>
    </w:p>
    <w:p w14:paraId="1FCCD6F5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f. </w:t>
      </w:r>
      <w:r>
        <w:rPr>
          <w:rFonts w:ascii="Verdana" w:hAnsi="Verdana" w:cs="Verdana"/>
          <w:sz w:val="20"/>
          <w:szCs w:val="20"/>
        </w:rPr>
        <w:tab/>
        <w:t xml:space="preserve">oryginał Oświadczenia Kierownika Robót budowlanych o sporządzeniu planu Bezpieczeństwa i Ochrony Zdrowia, </w:t>
      </w:r>
    </w:p>
    <w:p w14:paraId="105F4794" w14:textId="77777777" w:rsidR="00733F21" w:rsidRDefault="00AD35EC">
      <w:pPr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g. oryginał Planu Bezpieczeństwa i Ochrony Zdrowia,    </w:t>
      </w:r>
    </w:p>
    <w:p w14:paraId="3249B2B0" w14:textId="5F9E9F83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 </w:t>
      </w:r>
      <w:r>
        <w:rPr>
          <w:rFonts w:ascii="Verdana" w:hAnsi="Verdana" w:cs="Verdana"/>
          <w:sz w:val="20"/>
          <w:szCs w:val="20"/>
        </w:rPr>
        <w:tab/>
        <w:t xml:space="preserve">Zamawiający nie przekaże terenu robót do czasu przedłożenia dokumentów, o których mowa w ust. 3. </w:t>
      </w:r>
      <w:r w:rsidR="00401B80">
        <w:rPr>
          <w:rFonts w:ascii="Verdana" w:hAnsi="Verdana" w:cs="Verdana"/>
          <w:sz w:val="20"/>
          <w:szCs w:val="20"/>
        </w:rPr>
        <w:t xml:space="preserve">Zwłoka </w:t>
      </w:r>
      <w:r>
        <w:rPr>
          <w:rFonts w:ascii="Verdana" w:hAnsi="Verdana" w:cs="Verdana"/>
          <w:sz w:val="20"/>
          <w:szCs w:val="20"/>
        </w:rPr>
        <w:t>z tego tytułu będzie traktowan</w:t>
      </w:r>
      <w:r w:rsidR="00401B80"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 xml:space="preserve"> jako powstałe z przyczyn zależnych od Wykonawcy i nie może stanowić podstawy do zmiany terminu zakończenia robót.</w:t>
      </w:r>
    </w:p>
    <w:p w14:paraId="5058CD13" w14:textId="77777777" w:rsidR="00733F21" w:rsidRDefault="00AD35EC">
      <w:pPr>
        <w:spacing w:line="276" w:lineRule="auto"/>
        <w:ind w:left="284" w:hanging="284"/>
        <w:jc w:val="both"/>
        <w:rPr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5. Wykonawca jest zobowiązany dostarczać Zamawiającemu lub innej osobie wskazanej przez Zamawiającego, wymagane przez Zamawiającego informacje dotyczące realizacji umowy, w tym także informacje dotyczące personelu Wykonawcy, podwykonawców, podmiotów uczestniczących w wykonaniu umowy. </w:t>
      </w:r>
    </w:p>
    <w:p w14:paraId="79C02226" w14:textId="77777777" w:rsidR="00733F21" w:rsidRDefault="00AD35EC">
      <w:pPr>
        <w:pStyle w:val="Nagwek2"/>
        <w:spacing w:before="0" w:after="120" w:line="276" w:lineRule="auto"/>
        <w:ind w:right="51"/>
        <w:jc w:val="center"/>
        <w:rPr>
          <w:rFonts w:ascii="Verdana" w:hAnsi="Verdana"/>
          <w:color w:val="00000A"/>
          <w:sz w:val="20"/>
          <w:szCs w:val="20"/>
        </w:rPr>
      </w:pPr>
      <w:r>
        <w:rPr>
          <w:rFonts w:ascii="Verdana" w:hAnsi="Verdana"/>
          <w:color w:val="00000A"/>
          <w:sz w:val="20"/>
          <w:szCs w:val="20"/>
        </w:rPr>
        <w:t>§7</w:t>
      </w:r>
    </w:p>
    <w:p w14:paraId="5AEAFA3F" w14:textId="77777777" w:rsidR="00733F21" w:rsidRDefault="00AD35EC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</w:pPr>
      <w:r>
        <w:t>W sprawach dotyczących realizacji umowy jako swojego przedstawiciela Zamawiający wyznacza Pana/ią:</w:t>
      </w:r>
    </w:p>
    <w:p w14:paraId="038F3934" w14:textId="77777777" w:rsidR="00733F21" w:rsidRDefault="00733F21">
      <w:pPr>
        <w:pStyle w:val="Bezodstpw"/>
        <w:spacing w:line="276" w:lineRule="auto"/>
        <w:ind w:left="284"/>
        <w:jc w:val="both"/>
      </w:pPr>
    </w:p>
    <w:p w14:paraId="28922C1A" w14:textId="6A4D0DCF" w:rsidR="00733F21" w:rsidRDefault="00AD35EC">
      <w:pPr>
        <w:pStyle w:val="Akapitzlist"/>
        <w:numPr>
          <w:ilvl w:val="0"/>
          <w:numId w:val="15"/>
        </w:numPr>
        <w:spacing w:line="276" w:lineRule="auto"/>
      </w:pPr>
      <w:r>
        <w:rPr>
          <w:rFonts w:ascii="Verdana" w:eastAsiaTheme="minorHAnsi" w:hAnsi="Verdana"/>
          <w:sz w:val="20"/>
          <w:szCs w:val="20"/>
          <w:lang w:eastAsia="en-US"/>
        </w:rPr>
        <w:t xml:space="preserve">…………………………………, tel. ……………………, e-mail ………………….. - do podejmowania decyzji związanych z realizacją Umowy w tym </w:t>
      </w:r>
      <w:r w:rsidR="0047233D">
        <w:rPr>
          <w:rFonts w:ascii="Verdana" w:eastAsiaTheme="minorHAnsi" w:hAnsi="Verdana"/>
          <w:sz w:val="20"/>
          <w:szCs w:val="20"/>
          <w:lang w:eastAsia="en-US"/>
        </w:rPr>
        <w:t xml:space="preserve">podpisania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protokołu odbioru. </w:t>
      </w:r>
    </w:p>
    <w:p w14:paraId="0AB29B5E" w14:textId="77777777" w:rsidR="00733F21" w:rsidRDefault="00733F21">
      <w:pPr>
        <w:pStyle w:val="Akapitzlist"/>
        <w:spacing w:line="276" w:lineRule="auto"/>
        <w:ind w:left="720"/>
        <w:rPr>
          <w:rFonts w:ascii="Verdana" w:eastAsiaTheme="minorHAnsi" w:hAnsi="Verdana"/>
          <w:sz w:val="20"/>
          <w:szCs w:val="20"/>
          <w:lang w:eastAsia="en-US"/>
        </w:rPr>
      </w:pPr>
    </w:p>
    <w:p w14:paraId="00FF284A" w14:textId="77777777" w:rsidR="00733F21" w:rsidRDefault="00AD35EC">
      <w:pPr>
        <w:pStyle w:val="Akapitzlist"/>
        <w:numPr>
          <w:ilvl w:val="0"/>
          <w:numId w:val="15"/>
        </w:numPr>
        <w:spacing w:line="276" w:lineRule="auto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 xml:space="preserve">…………………………………, tel. …………………., e-mail …………………..- do sprawowania kontroli w zakresie zgodności wykonywanych robót i ich odbioru. </w:t>
      </w:r>
    </w:p>
    <w:p w14:paraId="57B948C4" w14:textId="01DAC9F2" w:rsidR="00733F21" w:rsidRDefault="00AD35EC">
      <w:pPr>
        <w:pStyle w:val="Bezodstpw"/>
        <w:numPr>
          <w:ilvl w:val="0"/>
          <w:numId w:val="2"/>
        </w:numPr>
        <w:spacing w:line="276" w:lineRule="auto"/>
        <w:jc w:val="both"/>
      </w:pPr>
      <w:r>
        <w:lastRenderedPageBreak/>
        <w:t>Wszelkich informacji na temat realizacji prze</w:t>
      </w:r>
      <w:r w:rsidR="00761F6A">
        <w:t>dmiotowego zadania udziela</w:t>
      </w:r>
      <w:r>
        <w:t xml:space="preserve"> </w:t>
      </w:r>
      <w:r w:rsidR="00761F6A">
        <w:t>Kierownik Rejonu w Kutnie</w:t>
      </w:r>
      <w:ins w:id="6" w:author="Wrześniewska Ewa" w:date="2021-04-19T13:43:00Z">
        <w:r w:rsidR="00BF02AD">
          <w:t xml:space="preserve"> </w:t>
        </w:r>
      </w:ins>
      <w:r>
        <w:t>lub upoważnione przez niego osoby.</w:t>
      </w:r>
    </w:p>
    <w:p w14:paraId="7A2975A5" w14:textId="77777777" w:rsidR="00733F21" w:rsidRDefault="00AD35EC">
      <w:pPr>
        <w:pStyle w:val="Tekstpodstawowy1"/>
        <w:numPr>
          <w:ilvl w:val="0"/>
          <w:numId w:val="2"/>
        </w:numPr>
        <w:shd w:val="clear" w:color="auto" w:fill="auto"/>
        <w:tabs>
          <w:tab w:val="left" w:pos="447"/>
        </w:tabs>
        <w:spacing w:before="0" w:line="276" w:lineRule="auto"/>
        <w:rPr>
          <w:rFonts w:cs="Times New Roman"/>
        </w:rPr>
      </w:pPr>
      <w:r>
        <w:rPr>
          <w:rFonts w:eastAsiaTheme="minorHAnsi" w:cs="Times New Roman"/>
          <w:spacing w:val="0"/>
          <w:sz w:val="20"/>
          <w:szCs w:val="20"/>
        </w:rPr>
        <w:t>Zamawiający zastrzega sobie prawo zmiany którejkolwiek z osób wskazanych w ust. 1. O dokonaniu zmiany Zamawiający powiadomi na piśmie Wykonawcę na 3 dni przed dokonaniem zmiany. Zmiana ta nie wymaga aneksu do niniejszej umowy.</w:t>
      </w:r>
    </w:p>
    <w:p w14:paraId="23933C92" w14:textId="77777777" w:rsidR="00733F21" w:rsidRDefault="00733F21">
      <w:pPr>
        <w:pStyle w:val="Bezodstpw"/>
        <w:spacing w:line="276" w:lineRule="auto"/>
        <w:ind w:left="360"/>
        <w:jc w:val="both"/>
        <w:rPr>
          <w:rFonts w:cs="Verdana"/>
          <w:color w:val="000000"/>
        </w:rPr>
      </w:pPr>
    </w:p>
    <w:p w14:paraId="628769CE" w14:textId="77777777" w:rsidR="00733F21" w:rsidRDefault="00AD35EC">
      <w:pPr>
        <w:pStyle w:val="Bezodstpw"/>
        <w:spacing w:line="360" w:lineRule="auto"/>
        <w:ind w:left="360"/>
        <w:jc w:val="center"/>
        <w:rPr>
          <w:b/>
        </w:rPr>
      </w:pPr>
      <w:r>
        <w:rPr>
          <w:b/>
        </w:rPr>
        <w:t>§8</w:t>
      </w:r>
    </w:p>
    <w:p w14:paraId="5BFC1765" w14:textId="77777777" w:rsidR="00733F21" w:rsidRDefault="00AD35EC">
      <w:pPr>
        <w:pStyle w:val="Tekstpodstawowy1"/>
        <w:numPr>
          <w:ilvl w:val="0"/>
          <w:numId w:val="14"/>
        </w:numPr>
        <w:shd w:val="clear" w:color="auto" w:fill="auto"/>
        <w:tabs>
          <w:tab w:val="left" w:pos="433"/>
        </w:tabs>
        <w:spacing w:before="0" w:line="276" w:lineRule="auto"/>
        <w:ind w:left="460" w:hanging="440"/>
        <w:jc w:val="left"/>
        <w:rPr>
          <w:sz w:val="20"/>
          <w:szCs w:val="20"/>
        </w:rPr>
      </w:pPr>
      <w:r>
        <w:rPr>
          <w:sz w:val="20"/>
          <w:szCs w:val="20"/>
        </w:rPr>
        <w:t>Wykonawca ustanawia kierownika robót budowlanych:</w:t>
      </w:r>
    </w:p>
    <w:p w14:paraId="711A6816" w14:textId="77777777" w:rsidR="00733F21" w:rsidRDefault="00AD35EC">
      <w:pPr>
        <w:pStyle w:val="Tekstpodstawowy1"/>
        <w:shd w:val="clear" w:color="auto" w:fill="auto"/>
        <w:tabs>
          <w:tab w:val="left" w:pos="438"/>
        </w:tabs>
        <w:spacing w:before="0" w:line="276" w:lineRule="auto"/>
        <w:ind w:left="460" w:firstLine="0"/>
        <w:jc w:val="left"/>
        <w:rPr>
          <w:sz w:val="20"/>
          <w:szCs w:val="20"/>
        </w:rPr>
      </w:pPr>
      <w:r>
        <w:rPr>
          <w:sz w:val="20"/>
          <w:szCs w:val="20"/>
        </w:rPr>
        <w:t>- …………………………………, tel. ……………………, e-mail …………………..</w:t>
      </w:r>
    </w:p>
    <w:p w14:paraId="1D181180" w14:textId="6C8A0E6D" w:rsidR="00733F21" w:rsidRDefault="00AD35EC">
      <w:pPr>
        <w:pStyle w:val="Tekstpodstawowy1"/>
        <w:numPr>
          <w:ilvl w:val="0"/>
          <w:numId w:val="14"/>
        </w:numPr>
        <w:shd w:val="clear" w:color="auto" w:fill="auto"/>
        <w:tabs>
          <w:tab w:val="left" w:pos="438"/>
        </w:tabs>
        <w:spacing w:before="0" w:line="276" w:lineRule="auto"/>
        <w:ind w:left="460" w:right="40" w:hanging="440"/>
        <w:jc w:val="left"/>
        <w:rPr>
          <w:sz w:val="20"/>
          <w:szCs w:val="20"/>
        </w:rPr>
      </w:pPr>
      <w:r>
        <w:rPr>
          <w:sz w:val="20"/>
          <w:szCs w:val="20"/>
        </w:rPr>
        <w:t>Osob</w:t>
      </w:r>
      <w:r w:rsidR="00EB0A44">
        <w:rPr>
          <w:sz w:val="20"/>
          <w:szCs w:val="20"/>
        </w:rPr>
        <w:t>a</w:t>
      </w:r>
      <w:r>
        <w:rPr>
          <w:sz w:val="20"/>
          <w:szCs w:val="20"/>
        </w:rPr>
        <w:t xml:space="preserve"> wskazane w ust. 1 powinn</w:t>
      </w:r>
      <w:r w:rsidR="00320F2D">
        <w:rPr>
          <w:sz w:val="20"/>
          <w:szCs w:val="20"/>
        </w:rPr>
        <w:t>a</w:t>
      </w:r>
      <w:r>
        <w:rPr>
          <w:sz w:val="20"/>
          <w:szCs w:val="20"/>
        </w:rPr>
        <w:t>:</w:t>
      </w:r>
    </w:p>
    <w:p w14:paraId="3F641891" w14:textId="77777777" w:rsidR="00733F21" w:rsidRDefault="00AD35EC">
      <w:pPr>
        <w:pStyle w:val="Tekstpodstawowy1"/>
        <w:shd w:val="clear" w:color="auto" w:fill="auto"/>
        <w:tabs>
          <w:tab w:val="left" w:pos="438"/>
        </w:tabs>
        <w:spacing w:before="0" w:line="276" w:lineRule="auto"/>
        <w:ind w:left="460" w:right="40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posiadać uprawnienia budowlane w odpowiedniej specjalności, </w:t>
      </w:r>
    </w:p>
    <w:p w14:paraId="7E0F4DEF" w14:textId="77777777" w:rsidR="00733F21" w:rsidRDefault="00AD35EC">
      <w:pPr>
        <w:pStyle w:val="Tekstpodstawowy1"/>
        <w:shd w:val="clear" w:color="auto" w:fill="auto"/>
        <w:tabs>
          <w:tab w:val="left" w:pos="709"/>
        </w:tabs>
        <w:spacing w:before="0" w:line="276" w:lineRule="auto"/>
        <w:ind w:left="567" w:right="40" w:hanging="107"/>
      </w:pPr>
      <w:r>
        <w:rPr>
          <w:sz w:val="20"/>
          <w:szCs w:val="20"/>
        </w:rPr>
        <w:t>- należeć do izby inżynierów budownictwa i legitymować się ważnym zaświadczeniem</w:t>
      </w:r>
      <w:ins w:id="7" w:author="Wrześniewska Ewa" w:date="2021-04-19T13:43:00Z">
        <w:r w:rsidR="00BF02AD">
          <w:rPr>
            <w:sz w:val="20"/>
            <w:szCs w:val="20"/>
          </w:rPr>
          <w:t xml:space="preserve"> </w:t>
        </w:r>
      </w:ins>
      <w:del w:id="8" w:author="nieznany" w:date="2021-04-14T12:28:00Z">
        <w:r>
          <w:rPr>
            <w:sz w:val="20"/>
            <w:szCs w:val="20"/>
          </w:rPr>
          <w:delText xml:space="preserve"> </w:delText>
        </w:r>
      </w:del>
      <w:r>
        <w:rPr>
          <w:sz w:val="20"/>
          <w:szCs w:val="20"/>
        </w:rPr>
        <w:t>wydanym przez tę izbę,</w:t>
      </w:r>
    </w:p>
    <w:p w14:paraId="2C2DD32B" w14:textId="77777777" w:rsidR="00733F21" w:rsidRDefault="00AD35EC">
      <w:pPr>
        <w:pStyle w:val="Tekstpodstawowy1"/>
        <w:shd w:val="clear" w:color="auto" w:fill="auto"/>
        <w:tabs>
          <w:tab w:val="left" w:pos="709"/>
        </w:tabs>
        <w:spacing w:before="0" w:line="276" w:lineRule="auto"/>
        <w:ind w:left="567" w:right="40" w:hanging="10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działać w granicach umocowania określonego w ustawie Prawo Budowlane. </w:t>
      </w:r>
    </w:p>
    <w:p w14:paraId="750AF082" w14:textId="3123A56B" w:rsidR="00733F21" w:rsidRDefault="00AD35EC">
      <w:pPr>
        <w:pStyle w:val="Tekstpodstawowy1"/>
        <w:numPr>
          <w:ilvl w:val="0"/>
          <w:numId w:val="14"/>
        </w:numPr>
        <w:shd w:val="clear" w:color="auto" w:fill="auto"/>
        <w:tabs>
          <w:tab w:val="left" w:pos="457"/>
        </w:tabs>
        <w:spacing w:before="0" w:line="276" w:lineRule="auto"/>
        <w:ind w:left="460" w:hanging="440"/>
        <w:jc w:val="left"/>
        <w:rPr>
          <w:sz w:val="20"/>
          <w:szCs w:val="20"/>
        </w:rPr>
      </w:pPr>
      <w:r>
        <w:rPr>
          <w:sz w:val="20"/>
          <w:szCs w:val="20"/>
        </w:rPr>
        <w:t>Zmiana os</w:t>
      </w:r>
      <w:r w:rsidR="00EB0A44">
        <w:rPr>
          <w:sz w:val="20"/>
          <w:szCs w:val="20"/>
        </w:rPr>
        <w:t>oby</w:t>
      </w:r>
      <w:r>
        <w:rPr>
          <w:sz w:val="20"/>
          <w:szCs w:val="20"/>
        </w:rPr>
        <w:t xml:space="preserve"> wskazan</w:t>
      </w:r>
      <w:r w:rsidR="00EB0A44">
        <w:rPr>
          <w:sz w:val="20"/>
          <w:szCs w:val="20"/>
        </w:rPr>
        <w:t>ej</w:t>
      </w:r>
      <w:r>
        <w:rPr>
          <w:sz w:val="20"/>
          <w:szCs w:val="20"/>
        </w:rPr>
        <w:t xml:space="preserve"> w ust. 1  wymaga pisemnej akceptacji przez Zamawiającego i nie wymaga aneksu do Umowy.</w:t>
      </w:r>
    </w:p>
    <w:p w14:paraId="3FB9ADE7" w14:textId="77777777" w:rsidR="00733F21" w:rsidRDefault="00733F21">
      <w:pPr>
        <w:pStyle w:val="Bezodstpw"/>
        <w:spacing w:line="276" w:lineRule="auto"/>
        <w:rPr>
          <w:rFonts w:eastAsia="Times New Roman"/>
          <w:b/>
          <w:lang w:eastAsia="pl-PL"/>
        </w:rPr>
      </w:pPr>
    </w:p>
    <w:p w14:paraId="5151485D" w14:textId="77777777" w:rsidR="00733F21" w:rsidRDefault="00AD35EC">
      <w:pPr>
        <w:pStyle w:val="Lista"/>
        <w:tabs>
          <w:tab w:val="left" w:pos="708"/>
        </w:tabs>
        <w:ind w:left="0" w:right="51" w:firstLine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§9</w:t>
      </w:r>
    </w:p>
    <w:p w14:paraId="365202A2" w14:textId="77777777" w:rsidR="00733F21" w:rsidRDefault="00AD35EC">
      <w:pPr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 Wykonawca zapłaci Zamawiającemu kary umowne:</w:t>
      </w:r>
    </w:p>
    <w:p w14:paraId="033BDB72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1) za zwłokę w wykonaniu przedmiotu umowy w terminie wskazanym § 3 ust. 1 umowy w wysokości </w:t>
      </w:r>
      <w:r>
        <w:rPr>
          <w:rFonts w:ascii="Verdana" w:hAnsi="Verdana" w:cs="Verdana,Bold"/>
          <w:b/>
          <w:bCs/>
          <w:sz w:val="20"/>
          <w:szCs w:val="20"/>
        </w:rPr>
        <w:t xml:space="preserve">0,5% </w:t>
      </w:r>
      <w:r>
        <w:rPr>
          <w:rFonts w:ascii="Verdana" w:hAnsi="Verdana" w:cs="Verdana"/>
          <w:sz w:val="20"/>
          <w:szCs w:val="20"/>
        </w:rPr>
        <w:t>wynagrodzenia brutto, o którym mowa § 4 ust. 1 umowy, za każdy dzień zwłoki,</w:t>
      </w:r>
    </w:p>
    <w:p w14:paraId="2A5E48AE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2) za zwłokę w usunięciu wad stwierdzonych przy odbiorze ostatecznym,</w:t>
      </w:r>
    </w:p>
    <w:p w14:paraId="7E1711C1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w wysokości </w:t>
      </w:r>
      <w:r>
        <w:rPr>
          <w:rFonts w:ascii="Verdana" w:hAnsi="Verdana" w:cs="Verdana,Bold"/>
          <w:b/>
          <w:bCs/>
          <w:sz w:val="20"/>
          <w:szCs w:val="20"/>
        </w:rPr>
        <w:t xml:space="preserve">0,5% </w:t>
      </w:r>
      <w:r>
        <w:rPr>
          <w:rFonts w:ascii="Verdana" w:hAnsi="Verdana" w:cs="Verdana"/>
          <w:sz w:val="20"/>
          <w:szCs w:val="20"/>
        </w:rPr>
        <w:t>wynagrodzenia brutto, o którym mowa w § 4 ust. 1 umowy, za każdy dzień zwłoki, liczony od upływu terminu wyznaczonego w odpowiednim Protokole,</w:t>
      </w:r>
    </w:p>
    <w:p w14:paraId="56110216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3) z tytułu odstąpienia od umowy z przyczyn leżących po stronie Wykonawcy w wysokości </w:t>
      </w:r>
      <w:r>
        <w:rPr>
          <w:rFonts w:ascii="Verdana" w:hAnsi="Verdana" w:cs="Verdana,Bold"/>
          <w:b/>
          <w:bCs/>
          <w:sz w:val="20"/>
          <w:szCs w:val="20"/>
        </w:rPr>
        <w:t xml:space="preserve">10% </w:t>
      </w:r>
      <w:r>
        <w:rPr>
          <w:rFonts w:ascii="Verdana" w:hAnsi="Verdana" w:cs="Verdana"/>
          <w:sz w:val="20"/>
          <w:szCs w:val="20"/>
        </w:rPr>
        <w:t>wynagrodzenia brutto, o którym mowa w § 4 ust. 1 umowy,</w:t>
      </w:r>
    </w:p>
    <w:p w14:paraId="6589F243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4) jeżeli czynności zastrzeżone dla kierownika robót budowlanych, będzie wykonywała inna osoba – w wysokości </w:t>
      </w:r>
      <w:r>
        <w:rPr>
          <w:rFonts w:ascii="Verdana" w:hAnsi="Verdana" w:cs="Verdana,Bold"/>
          <w:b/>
          <w:bCs/>
          <w:sz w:val="20"/>
          <w:szCs w:val="20"/>
        </w:rPr>
        <w:t xml:space="preserve">10% </w:t>
      </w:r>
      <w:r>
        <w:rPr>
          <w:rFonts w:ascii="Verdana" w:hAnsi="Verdana" w:cs="Verdana"/>
          <w:sz w:val="20"/>
          <w:szCs w:val="20"/>
        </w:rPr>
        <w:t xml:space="preserve">wynagrodzenia brutto, o którym mowa w § 4 ust. 1 umowy, </w:t>
      </w:r>
    </w:p>
    <w:p w14:paraId="781FE03C" w14:textId="77777777" w:rsidR="00733F21" w:rsidRDefault="00AD35EC">
      <w:pPr>
        <w:spacing w:line="276" w:lineRule="auto"/>
        <w:ind w:left="709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5) </w:t>
      </w:r>
      <w:r>
        <w:rPr>
          <w:rFonts w:ascii="Verdana" w:hAnsi="Verdana" w:cs="Verdana"/>
          <w:sz w:val="20"/>
          <w:szCs w:val="20"/>
        </w:rPr>
        <w:t xml:space="preserve">w przypadku braku zapłaty należnego wynagrodzenia podwykonawcom, w wysokości </w:t>
      </w:r>
      <w:r>
        <w:rPr>
          <w:rFonts w:ascii="Verdana" w:hAnsi="Verdana" w:cs="Verdana"/>
          <w:b/>
          <w:sz w:val="20"/>
          <w:szCs w:val="20"/>
        </w:rPr>
        <w:t>5%</w:t>
      </w:r>
      <w:r>
        <w:rPr>
          <w:rFonts w:ascii="Verdana" w:hAnsi="Verdana" w:cs="Verdana"/>
          <w:sz w:val="20"/>
          <w:szCs w:val="20"/>
        </w:rPr>
        <w:t xml:space="preserve"> wynagrodzenia brutto, o którym mowa w § 4 ust. 1 umowy,</w:t>
      </w:r>
    </w:p>
    <w:p w14:paraId="79EA4D36" w14:textId="56810634" w:rsidR="00733F21" w:rsidRDefault="00AD35EC">
      <w:pPr>
        <w:spacing w:line="276" w:lineRule="auto"/>
        <w:ind w:left="709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6) w przypadku nieterminowej zapłaty wynagrodzenia należnego podwykonawcom, w wysokości </w:t>
      </w:r>
      <w:r>
        <w:rPr>
          <w:rFonts w:ascii="Verdana" w:hAnsi="Verdana" w:cs="Verdana"/>
          <w:b/>
          <w:sz w:val="20"/>
          <w:szCs w:val="20"/>
        </w:rPr>
        <w:t>0,5%</w:t>
      </w:r>
      <w:r>
        <w:rPr>
          <w:rFonts w:ascii="Verdana" w:hAnsi="Verdana" w:cs="Verdana"/>
          <w:sz w:val="20"/>
          <w:szCs w:val="20"/>
        </w:rPr>
        <w:t xml:space="preserve"> wynagrodzenia brutto, o którym mowa w § 4 ust. 1 umowy, za każdy dzień </w:t>
      </w:r>
      <w:r w:rsidR="00401B80">
        <w:rPr>
          <w:rFonts w:ascii="Verdana" w:hAnsi="Verdana" w:cs="Verdana"/>
          <w:sz w:val="20"/>
          <w:szCs w:val="20"/>
        </w:rPr>
        <w:t>zwłoki</w:t>
      </w:r>
    </w:p>
    <w:p w14:paraId="2CA114B8" w14:textId="57CB22B6" w:rsidR="00733F21" w:rsidRDefault="00AD35EC">
      <w:pPr>
        <w:spacing w:line="276" w:lineRule="auto"/>
        <w:ind w:left="709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7) w przypadku nieprzedłożenia do zaakceptowania projektu umowy o podwyko-nawstwo, której przedmiotem są roboty budowlane lub projektu jej zmiany, w wysokości </w:t>
      </w:r>
      <w:r>
        <w:rPr>
          <w:rFonts w:ascii="Verdana" w:hAnsi="Verdana" w:cs="Verdana"/>
          <w:b/>
          <w:sz w:val="20"/>
          <w:szCs w:val="20"/>
        </w:rPr>
        <w:t>0,5%</w:t>
      </w:r>
      <w:r>
        <w:rPr>
          <w:rFonts w:ascii="Verdana" w:hAnsi="Verdana" w:cs="Verdana"/>
          <w:sz w:val="20"/>
          <w:szCs w:val="20"/>
        </w:rPr>
        <w:t xml:space="preserve"> wynagrodzenia brutto, o którym mowa w § 4 ust. 1 umowy, za każdy dzień </w:t>
      </w:r>
      <w:r w:rsidR="00401B80">
        <w:rPr>
          <w:rFonts w:ascii="Verdana" w:hAnsi="Verdana" w:cs="Verdana"/>
          <w:sz w:val="20"/>
          <w:szCs w:val="20"/>
        </w:rPr>
        <w:t xml:space="preserve">zwłoki </w:t>
      </w:r>
      <w:r>
        <w:rPr>
          <w:rFonts w:ascii="Verdana" w:hAnsi="Verdana" w:cs="Verdana"/>
          <w:sz w:val="20"/>
          <w:szCs w:val="20"/>
        </w:rPr>
        <w:t>od daty jej popisania przez strony do dnia ujawnienia jej realizacji,</w:t>
      </w:r>
    </w:p>
    <w:p w14:paraId="3AA49350" w14:textId="46C4EA4D" w:rsidR="00733F21" w:rsidRDefault="00AD35EC">
      <w:pPr>
        <w:spacing w:line="276" w:lineRule="auto"/>
        <w:ind w:left="709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8) w przypadku nieprzedłożenia poświadczonej za zgodność z oryginałem kopii umowy o podwykonawstwo lub jej zmiany, w wysokości </w:t>
      </w:r>
      <w:r>
        <w:rPr>
          <w:rFonts w:ascii="Verdana" w:hAnsi="Verdana" w:cs="Verdana"/>
          <w:b/>
          <w:sz w:val="20"/>
          <w:szCs w:val="20"/>
        </w:rPr>
        <w:t xml:space="preserve">0,5% </w:t>
      </w:r>
      <w:r>
        <w:rPr>
          <w:rFonts w:ascii="Verdana" w:hAnsi="Verdana" w:cs="Verdana"/>
          <w:sz w:val="20"/>
          <w:szCs w:val="20"/>
        </w:rPr>
        <w:t xml:space="preserve">wynagrodzenia brutto, o którym mowa w § 4 ust. 1 umowy, za każdy dzień </w:t>
      </w:r>
      <w:r w:rsidR="00401B80">
        <w:rPr>
          <w:rFonts w:ascii="Verdana" w:hAnsi="Verdana" w:cs="Verdana"/>
          <w:sz w:val="20"/>
          <w:szCs w:val="20"/>
        </w:rPr>
        <w:t xml:space="preserve">zwłoki </w:t>
      </w:r>
      <w:r>
        <w:rPr>
          <w:rFonts w:ascii="Verdana" w:hAnsi="Verdana" w:cs="Verdana"/>
          <w:sz w:val="20"/>
          <w:szCs w:val="20"/>
        </w:rPr>
        <w:t>od daty jej popisania przez strony do dnia przedłożenia umowy Zamawiającemu,</w:t>
      </w:r>
    </w:p>
    <w:p w14:paraId="56B42DF1" w14:textId="55B7E193" w:rsidR="00733F21" w:rsidRDefault="00AD35EC">
      <w:pPr>
        <w:spacing w:line="276" w:lineRule="auto"/>
        <w:ind w:left="709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9 </w:t>
      </w:r>
    </w:p>
    <w:p w14:paraId="59535423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2. </w:t>
      </w:r>
      <w:r>
        <w:rPr>
          <w:rFonts w:ascii="Verdana" w:hAnsi="Verdana" w:cs="Verdana"/>
          <w:sz w:val="20"/>
          <w:szCs w:val="20"/>
        </w:rPr>
        <w:tab/>
        <w:t>Zamawiający zastrzega sobie prawo do dochodzenia odszkodowania przenoszącego wysokość kar umownych do wysokości rzeczywiście poniesionej szkody i utraconych korzyści.</w:t>
      </w:r>
    </w:p>
    <w:p w14:paraId="6CCF9788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 xml:space="preserve">3. </w:t>
      </w:r>
      <w:r>
        <w:rPr>
          <w:rFonts w:ascii="Verdana" w:hAnsi="Verdana" w:cs="Verdana"/>
          <w:sz w:val="20"/>
          <w:szCs w:val="20"/>
        </w:rPr>
        <w:tab/>
        <w:t>Zapłata przez Wykonawcę kar umownych w przypadkach określonych w ust. 1 nie zwalnia Wykonawcy z obowiązku ukończenia realizacji przedmiotu umowy lub jakichkolwiek innych obowiązków i zobowiązań wynikających z umowy.</w:t>
      </w:r>
    </w:p>
    <w:p w14:paraId="72F52DEB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 </w:t>
      </w:r>
      <w:r>
        <w:rPr>
          <w:rFonts w:ascii="Verdana" w:hAnsi="Verdana" w:cs="Verdana"/>
          <w:sz w:val="20"/>
          <w:szCs w:val="20"/>
        </w:rPr>
        <w:tab/>
        <w:t>Każda z kar umownych wymienionych w ust. 1 jest niezależna od siebie, a Zamawiający ma prawo dochodzić każdej z nich niezależnie od dochodzenia pozostałych.</w:t>
      </w:r>
    </w:p>
    <w:p w14:paraId="42EF97C4" w14:textId="2AA7F9FD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 Zamawiający może potrącić kwotę kary umownej z płatności należnej lub jaka będzie się należeć Wykonawcy</w:t>
      </w:r>
      <w:r w:rsidR="00401B80">
        <w:rPr>
          <w:rFonts w:ascii="Verdana" w:hAnsi="Verdana" w:cs="Verdana"/>
          <w:sz w:val="20"/>
          <w:szCs w:val="20"/>
        </w:rPr>
        <w:t xml:space="preserve"> lub z wniesionego zabezpieczenia</w:t>
      </w:r>
      <w:r>
        <w:rPr>
          <w:rFonts w:ascii="Verdana" w:hAnsi="Verdana" w:cs="Verdana"/>
          <w:sz w:val="20"/>
          <w:szCs w:val="20"/>
        </w:rPr>
        <w:t>, na co Wykonawca wyraża zgodę.</w:t>
      </w:r>
    </w:p>
    <w:p w14:paraId="7C9E1CBB" w14:textId="4E754752" w:rsidR="00733F21" w:rsidRDefault="00AD35EC">
      <w:pPr>
        <w:spacing w:line="276" w:lineRule="auto"/>
        <w:ind w:left="284" w:hanging="284"/>
        <w:jc w:val="both"/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6. Kary umowne, o których mowa w ust. 1 Wykonawca ma obowiązek zapłacić Zamawiającemu w terminie </w:t>
      </w:r>
      <w:r w:rsidR="00761F6A">
        <w:rPr>
          <w:rFonts w:ascii="Verdana" w:hAnsi="Verdana" w:cs="Verdana"/>
          <w:color w:val="000000" w:themeColor="text1"/>
          <w:sz w:val="20"/>
          <w:szCs w:val="20"/>
        </w:rPr>
        <w:t>wskazanym w nocie</w:t>
      </w:r>
      <w:r>
        <w:rPr>
          <w:rFonts w:ascii="Verdana" w:hAnsi="Verdana" w:cs="Verdana"/>
          <w:color w:val="000000" w:themeColor="text1"/>
          <w:sz w:val="20"/>
          <w:szCs w:val="20"/>
        </w:rPr>
        <w:t xml:space="preserve"> księgowej wskazującej kwotę naliczonych kar umownych, z zastrzeżeniem postanowień ust. 5 niniejszego paragrafu.</w:t>
      </w:r>
    </w:p>
    <w:p w14:paraId="58C12CAA" w14:textId="77777777" w:rsidR="00733F21" w:rsidRDefault="00AD35EC">
      <w:pPr>
        <w:spacing w:line="276" w:lineRule="auto"/>
        <w:ind w:left="284" w:hanging="284"/>
        <w:jc w:val="both"/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7. Maksymalna wysokość kar umownych wynosi 20 % wynagrodzenia brutto, o którym mowa w § 4 ust. 1 umowy, </w:t>
      </w:r>
    </w:p>
    <w:p w14:paraId="05DB63FB" w14:textId="77777777" w:rsidR="00733F21" w:rsidRDefault="00AD35EC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§10</w:t>
      </w:r>
    </w:p>
    <w:p w14:paraId="4C974F14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1. </w:t>
      </w:r>
      <w:r>
        <w:rPr>
          <w:rFonts w:ascii="Verdana" w:hAnsi="Verdana" w:cs="Verdana"/>
          <w:sz w:val="20"/>
          <w:szCs w:val="20"/>
        </w:rPr>
        <w:tab/>
        <w:t xml:space="preserve">Ostateczny odbiór robót dotyczących przedmiotowej umowy zostanie dokonany przez Komisję odbiorową w terminie </w:t>
      </w:r>
      <w:r>
        <w:rPr>
          <w:rFonts w:ascii="Verdana" w:hAnsi="Verdana" w:cs="Verdana"/>
          <w:color w:val="000000" w:themeColor="text1"/>
          <w:sz w:val="20"/>
          <w:szCs w:val="20"/>
        </w:rPr>
        <w:t xml:space="preserve">określonym w </w:t>
      </w:r>
      <w:r>
        <w:rPr>
          <w:rFonts w:ascii="Verdana" w:hAnsi="Verdana"/>
          <w:color w:val="000000" w:themeColor="text1"/>
          <w:sz w:val="20"/>
          <w:szCs w:val="20"/>
        </w:rPr>
        <w:t xml:space="preserve">§ 3 ust. 4.  </w:t>
      </w:r>
      <w:r>
        <w:rPr>
          <w:rFonts w:ascii="Verdana" w:hAnsi="Verdana" w:cs="Verdana"/>
          <w:color w:val="000000" w:themeColor="text1"/>
          <w:sz w:val="20"/>
          <w:szCs w:val="20"/>
        </w:rPr>
        <w:t xml:space="preserve">   </w:t>
      </w:r>
    </w:p>
    <w:p w14:paraId="63C18343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2. W przypadku stwierdzenia w toku czynności odbiorowych wad istotnych w przedmiocie umowy podlegającym odbiorowi, Zamawiającemu przysługuje prawo odmowy dokonania odbioru, bądź też dokonania odbioru części przedmiotu umowy z jednoczesnym wyznaczeniem Wykonawcy terminu i sposobu usunięcia wad. </w:t>
      </w:r>
    </w:p>
    <w:p w14:paraId="11D588BE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3. Z czynności odbioru ostatecznego będzie spisany protokół zawierający wszelkie ustalenia dokonane w toku odbioru oraz terminy wyznaczone na usunięcie stwierdzonych w trakcie odbioru wad. </w:t>
      </w:r>
    </w:p>
    <w:p w14:paraId="47EBADFA" w14:textId="075CC700" w:rsidR="00733F21" w:rsidRDefault="00733F21">
      <w:pPr>
        <w:spacing w:line="276" w:lineRule="auto"/>
        <w:ind w:left="284" w:hanging="284"/>
        <w:jc w:val="both"/>
      </w:pPr>
    </w:p>
    <w:p w14:paraId="377E1834" w14:textId="77777777" w:rsidR="00733F21" w:rsidRDefault="00733F21">
      <w:pPr>
        <w:spacing w:line="276" w:lineRule="auto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</w:rPr>
      </w:pPr>
    </w:p>
    <w:p w14:paraId="7B734832" w14:textId="77777777" w:rsidR="00733F21" w:rsidRDefault="00AD35EC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§11</w:t>
      </w:r>
    </w:p>
    <w:p w14:paraId="10A5A70B" w14:textId="4FFC0E5B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1. Ustala się zabezpieczenie należytego wykonania umowy w wysokości </w:t>
      </w:r>
      <w:r w:rsidR="00EB0A44">
        <w:rPr>
          <w:rFonts w:ascii="Verdana" w:hAnsi="Verdana" w:cs="Verdana,Bold"/>
          <w:b/>
          <w:bCs/>
          <w:sz w:val="20"/>
          <w:szCs w:val="20"/>
        </w:rPr>
        <w:t>10</w:t>
      </w:r>
      <w:r>
        <w:rPr>
          <w:rFonts w:ascii="Verdana" w:hAnsi="Verdana" w:cs="Verdana,Bold"/>
          <w:b/>
          <w:bCs/>
          <w:sz w:val="20"/>
          <w:szCs w:val="20"/>
        </w:rPr>
        <w:t xml:space="preserve">% </w:t>
      </w:r>
      <w:r>
        <w:rPr>
          <w:rFonts w:ascii="Verdana" w:hAnsi="Verdana" w:cs="Verdana"/>
          <w:sz w:val="20"/>
          <w:szCs w:val="20"/>
        </w:rPr>
        <w:t xml:space="preserve">wynagrodzenia brutto, o którym mowa w § 4 ust. 1 niniejszej umowy, tj. kwotę </w:t>
      </w:r>
      <w:r>
        <w:rPr>
          <w:rFonts w:ascii="Verdana" w:hAnsi="Verdana" w:cs="Verdana"/>
          <w:b/>
          <w:sz w:val="20"/>
          <w:szCs w:val="20"/>
        </w:rPr>
        <w:t>………………………..</w:t>
      </w:r>
      <w:r>
        <w:rPr>
          <w:rFonts w:ascii="Verdana" w:hAnsi="Verdana" w:cs="Verdana,Bold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PLN (słownie złotych: …………………………………………………………………..).</w:t>
      </w:r>
    </w:p>
    <w:p w14:paraId="3E0614A8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W dniu podpisania umowy Wykonawca wniósł ustaloną w ust. 1 kwotę zabezpieczenia należytego wykonania umowy w formie</w:t>
      </w:r>
    </w:p>
    <w:p w14:paraId="0A534BB3" w14:textId="77777777" w:rsidR="00733F21" w:rsidRDefault="00AD35EC">
      <w:pPr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………………………………..........................................................................</w:t>
      </w:r>
    </w:p>
    <w:p w14:paraId="388BBD43" w14:textId="77777777" w:rsidR="00733F21" w:rsidRDefault="00AD35EC">
      <w:pPr>
        <w:spacing w:line="276" w:lineRule="auto"/>
        <w:ind w:left="284" w:hanging="284"/>
        <w:jc w:val="both"/>
      </w:pPr>
      <w:r>
        <w:rPr>
          <w:rFonts w:ascii="Verdana" w:hAnsi="Verdana" w:cs="Verdana"/>
          <w:sz w:val="20"/>
          <w:szCs w:val="20"/>
        </w:rPr>
        <w:t xml:space="preserve">3. </w:t>
      </w:r>
      <w:r>
        <w:rPr>
          <w:rFonts w:ascii="Verdana" w:hAnsi="Verdana" w:cs="Verdana"/>
          <w:sz w:val="20"/>
          <w:szCs w:val="20"/>
        </w:rPr>
        <w:tab/>
        <w:t>Zabezpieczenie należytego wykonania umowy będzie zwrócone Wykonawcy w terminie 30 dni od daty potwierdzenia usunięcia wad stwierdzonych przy odbiorze ostatecznym.</w:t>
      </w:r>
    </w:p>
    <w:p w14:paraId="63E885C2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Zamawiający wstrzyma się ze zwrotem części zabezpieczenia należytego wykonania umowy, w przypadku nie wywiązania się Wykonawcy z obowiązków wskazanych przez Komisję odbiorową w Protokole odbioru tj.: </w:t>
      </w:r>
    </w:p>
    <w:p w14:paraId="6A605C2F" w14:textId="77777777" w:rsidR="00733F21" w:rsidRDefault="00AD35EC">
      <w:pPr>
        <w:spacing w:line="276" w:lineRule="auto"/>
        <w:ind w:left="284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1) nie usunął wady lub usterki w określonym terminie, </w:t>
      </w:r>
    </w:p>
    <w:p w14:paraId="0DBD68D2" w14:textId="77777777" w:rsidR="00733F21" w:rsidRDefault="00AD35EC">
      <w:pPr>
        <w:spacing w:line="276" w:lineRule="auto"/>
        <w:ind w:left="284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2) usunął wady lub usterki w sposób budzący zastrzeżenia Zamawiającego. Wypłata zabezpieczenia może nastąpić po ustaniu przyczyn będących powodem wstrzymania.</w:t>
      </w:r>
    </w:p>
    <w:p w14:paraId="366AE96D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5. W przypadku nie przystąpienia Wykonawcy do usunięcia stwierdzonych wad w wyznaczonym terminie, Zamawiający zleci jej usunięcie stronie trzeciej, a koszty pokryje z zatrzymanego zabezpieczenia, na co Wykonawca wyraża zgodę.</w:t>
      </w:r>
    </w:p>
    <w:p w14:paraId="3E89C9B9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  <w:u w:val="single"/>
        </w:rPr>
      </w:pPr>
      <w:r>
        <w:rPr>
          <w:rFonts w:ascii="Verdana" w:hAnsi="Verdana" w:cs="Verdana"/>
          <w:sz w:val="20"/>
          <w:szCs w:val="20"/>
        </w:rPr>
        <w:t xml:space="preserve">6. </w:t>
      </w:r>
      <w:r>
        <w:rPr>
          <w:rFonts w:ascii="Verdana" w:hAnsi="Verdana" w:cs="Verdana"/>
          <w:sz w:val="20"/>
          <w:szCs w:val="20"/>
        </w:rPr>
        <w:tab/>
        <w:t xml:space="preserve">Zabezpieczenie należytego wykonania umowy na czas robót zostało  wniesione na rzecz </w:t>
      </w:r>
      <w:r>
        <w:rPr>
          <w:rFonts w:ascii="Verdana" w:hAnsi="Verdana" w:cs="Verdana"/>
          <w:sz w:val="20"/>
          <w:szCs w:val="20"/>
          <w:u w:val="single"/>
        </w:rPr>
        <w:t>Skarb Państwa – Generalny Dyrektor Dróg Krajowych i Autostrad realizujący swoje zadania przy pomocy Generalnej Dyrekcji Dróg Krajowych i Autostrad Oddział w Łodzi, ul. Irysowa 2, 91-857 Łódź.</w:t>
      </w:r>
    </w:p>
    <w:p w14:paraId="470C90DA" w14:textId="77777777" w:rsidR="00733F21" w:rsidRDefault="00733F21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sz w:val="20"/>
          <w:szCs w:val="20"/>
        </w:rPr>
      </w:pPr>
    </w:p>
    <w:p w14:paraId="481DE272" w14:textId="77777777" w:rsidR="00733F21" w:rsidRDefault="00AD35EC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§12</w:t>
      </w:r>
    </w:p>
    <w:p w14:paraId="3D8514CB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1. Zamawiającemu przysługuje prawo do odstąpienia od umowy w terminie 30 dni od powzięcia informacji o wystąpieniu przesłanki odstąpienia od umowy, z zastrzeżeniem postanowienia ust. 5 poniżej, jeżeli:</w:t>
      </w:r>
    </w:p>
    <w:p w14:paraId="357B805F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1) Wykonawca nie rozpoczął robót w terminie wskazanym w § 3 ust. 3 lub nie przystąpił do odbioru terenu prowadzenia robót w terminie określonym w § 3 ust. 2 umowy,</w:t>
      </w:r>
    </w:p>
    <w:p w14:paraId="5DF88112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2) Czynności objęte niniejszą umową wykonuje bez zgody Zamawiającego podmiot inny niż Wykonawca lub podwykonawca zgłoszony zgodnie z postanowieniami Umowy,</w:t>
      </w:r>
    </w:p>
    <w:p w14:paraId="217C7119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3) Wystąpi istotna zmiana okoliczności powodująca, że wykonanie umowy nie leży w interesie publicznym, czego nie można było przewidzieć w chwili zawarcia umowy, lub dalsze wykonywanie umowy  może zagrozić istotnemu  interesowi bezpieczeństwa państwa lub bezpieczeństwu publicznemu. W takim wypadku Wykonawca może żądać jedynie wynagrodzenia należnego mu z tytułu wykonania części umowy,</w:t>
      </w:r>
    </w:p>
    <w:p w14:paraId="3E0B9297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4) Wykonawca realizuje roboty przewidziane niniejszą umową w sposób niezgodny z dokumentacją projektową, </w:t>
      </w:r>
    </w:p>
    <w:p w14:paraId="5D0381C5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5) W wyniku wszczętego postępowania egzekucyjnego nastąpi zajęcie majątku Wykonawcy lub jego znacznej części,</w:t>
      </w:r>
    </w:p>
    <w:p w14:paraId="6A965761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6) Nastąpią okoliczności </w:t>
      </w:r>
      <w:r>
        <w:rPr>
          <w:rFonts w:ascii="Verdana" w:hAnsi="Verdana" w:cs="Verdana"/>
          <w:color w:val="000000" w:themeColor="text1"/>
          <w:sz w:val="20"/>
          <w:szCs w:val="20"/>
        </w:rPr>
        <w:t>określone w § 13 ust. 5 umowy,</w:t>
      </w:r>
    </w:p>
    <w:p w14:paraId="24A304E6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7) wykonawca powierzył podwykonawcy realizację umowy bez dokonania czynności, </w:t>
      </w:r>
      <w:r>
        <w:rPr>
          <w:rFonts w:ascii="Verdana" w:hAnsi="Verdana" w:cs="Verdana"/>
          <w:color w:val="000000" w:themeColor="text1"/>
          <w:sz w:val="20"/>
          <w:szCs w:val="20"/>
        </w:rPr>
        <w:t>o których mowa w § 14,</w:t>
      </w:r>
    </w:p>
    <w:p w14:paraId="1CFFAB2C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2. </w:t>
      </w:r>
      <w:r>
        <w:rPr>
          <w:rFonts w:ascii="Verdana" w:hAnsi="Verdana" w:cs="Verdana"/>
          <w:sz w:val="20"/>
          <w:szCs w:val="20"/>
        </w:rPr>
        <w:tab/>
        <w:t>W przypadku odstąpienia od umowy Wykonawcę oraz Zamawiającego obciążają następujące obowiązki szczegółowe:</w:t>
      </w:r>
    </w:p>
    <w:p w14:paraId="175672A1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1) Wykonawca zabezpieczy przerwane roboty w zakresie obustronnie uzgodnionym na koszt strony, z której to winy nastąpiło odstąpienie od umowy lub przerwanie robót, </w:t>
      </w:r>
    </w:p>
    <w:p w14:paraId="6A785471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3) Wykonawca zgłosi do dokonania przez Zamawiającego odbioru robót przerwanych oraz robót zabezpieczających, jeżeli odstąpienie od umowy, nastąpiło z przyczyn, za które Wykonawca nie odpowiada,  </w:t>
      </w:r>
    </w:p>
    <w:p w14:paraId="254C579B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 W razie odstąpienia od umowy Zamawiający obowiązany jest do:</w:t>
      </w:r>
    </w:p>
    <w:p w14:paraId="7CC9A601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1) dokonania odbioru należycie wykonanych robót, które zostały przerwane, w terminie 5 dni od daty przerwania oraz do zapłaty wynagrodzenia za roboty, które zostały należycie wykonane, </w:t>
      </w:r>
    </w:p>
    <w:p w14:paraId="5EF26641" w14:textId="77777777" w:rsidR="00733F21" w:rsidRDefault="00AD35EC">
      <w:pPr>
        <w:spacing w:line="276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2) przejęcia od Wykonawcy terenu prowadzenia robót pod swój dozór w terminie 5 dni od daty odstąpienia od umowy.</w:t>
      </w:r>
    </w:p>
    <w:p w14:paraId="1449A90D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 Odstąpienie od umowy przez Zamawiającego powinno nastąpić w formie pisemnej oraz powinno zawierać uzasadnienie. </w:t>
      </w:r>
    </w:p>
    <w:p w14:paraId="68E71E9A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5. Strony ustalają, że świadczenie jest podzielne i odstąpienie wywiera skutek na przyszłość.  </w:t>
      </w:r>
    </w:p>
    <w:p w14:paraId="058DF3B5" w14:textId="77777777" w:rsidR="00733F21" w:rsidRDefault="00733F21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sz w:val="20"/>
          <w:szCs w:val="20"/>
        </w:rPr>
      </w:pPr>
    </w:p>
    <w:p w14:paraId="31CB209A" w14:textId="744FFB6D" w:rsidR="00733F21" w:rsidRDefault="00733F21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sz w:val="20"/>
          <w:szCs w:val="20"/>
        </w:rPr>
      </w:pPr>
    </w:p>
    <w:p w14:paraId="58AE701D" w14:textId="5B441C47" w:rsidR="00733F21" w:rsidRDefault="00733F21" w:rsidP="003A1C3C">
      <w:pPr>
        <w:spacing w:line="276" w:lineRule="auto"/>
        <w:jc w:val="both"/>
        <w:rPr>
          <w:rFonts w:ascii="Verdana" w:hAnsi="Verdana" w:cs="Verdana"/>
          <w:sz w:val="20"/>
          <w:szCs w:val="20"/>
        </w:rPr>
      </w:pPr>
    </w:p>
    <w:p w14:paraId="1EF9F83C" w14:textId="031B6D47" w:rsidR="00733F21" w:rsidRDefault="00AD35EC" w:rsidP="00401B80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</w:p>
    <w:p w14:paraId="76B4C8AC" w14:textId="77777777" w:rsidR="00733F21" w:rsidRDefault="00733F21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sz w:val="20"/>
          <w:szCs w:val="20"/>
        </w:rPr>
      </w:pPr>
    </w:p>
    <w:p w14:paraId="10835524" w14:textId="620EE6DF" w:rsidR="00733F21" w:rsidRDefault="00AD35EC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3A1C3C">
        <w:rPr>
          <w:rFonts w:ascii="Verdana" w:hAnsi="Verdana"/>
          <w:b/>
          <w:sz w:val="20"/>
          <w:szCs w:val="20"/>
        </w:rPr>
        <w:t>3</w:t>
      </w:r>
    </w:p>
    <w:p w14:paraId="1965F3DD" w14:textId="050B81B3" w:rsidR="00733F21" w:rsidRDefault="00AD35EC">
      <w:p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1. </w:t>
      </w:r>
      <w:r>
        <w:rPr>
          <w:rFonts w:ascii="Verdana" w:hAnsi="Verdana" w:cs="Verdana"/>
          <w:sz w:val="20"/>
          <w:szCs w:val="20"/>
        </w:rPr>
        <w:tab/>
        <w:t xml:space="preserve">W trakcie realizacji zamówienia Wykonawca może dokonać powierzenia wykonania robót budowlanych o charakterze robót budowlanych podwykonawcy. </w:t>
      </w:r>
    </w:p>
    <w:p w14:paraId="77491815" w14:textId="6B0370B3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Zamawiający w ciągu </w:t>
      </w:r>
      <w:r w:rsidR="00761F6A">
        <w:rPr>
          <w:sz w:val="20"/>
          <w:szCs w:val="20"/>
        </w:rPr>
        <w:t>14</w:t>
      </w:r>
      <w:r>
        <w:rPr>
          <w:sz w:val="20"/>
          <w:szCs w:val="20"/>
        </w:rPr>
        <w:t xml:space="preserve"> dni zgłosi w formie pisemnej zastrzeżenia do przedłożonego projektu umowy o podwykonawstwo, której przedmiotem są roboty budowlane w przypadku, gdy: </w:t>
      </w:r>
    </w:p>
    <w:p w14:paraId="4A2DE3AD" w14:textId="77777777" w:rsidR="00733F21" w:rsidRDefault="00AD35EC">
      <w:pPr>
        <w:pStyle w:val="Default"/>
        <w:spacing w:line="276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 termin zapłaty wynagrodzenia podwykonawcy przewidziany w umowie o podwykonawstwo jest dłuższy niż 30 dni od dnia doręczenia wykonawcy faktury </w:t>
      </w:r>
      <w:r>
        <w:rPr>
          <w:sz w:val="20"/>
          <w:szCs w:val="20"/>
        </w:rPr>
        <w:lastRenderedPageBreak/>
        <w:t xml:space="preserve">lub rachunku, potwierdzającego wykonanie zleconych podwykonawcy roboty budowlanej, </w:t>
      </w:r>
    </w:p>
    <w:p w14:paraId="5D843C09" w14:textId="77777777" w:rsidR="00733F21" w:rsidRDefault="00AD35EC">
      <w:pPr>
        <w:pStyle w:val="Default"/>
        <w:spacing w:line="276" w:lineRule="auto"/>
        <w:ind w:left="567" w:hanging="283"/>
        <w:jc w:val="both"/>
      </w:pPr>
      <w:r>
        <w:rPr>
          <w:sz w:val="20"/>
          <w:szCs w:val="20"/>
        </w:rPr>
        <w:t xml:space="preserve">2) termin wykonania umowy o podwykonawstwo wykracza poza termin wykonania </w:t>
      </w:r>
      <w:r>
        <w:rPr>
          <w:color w:val="000000" w:themeColor="text1"/>
          <w:sz w:val="20"/>
          <w:szCs w:val="20"/>
        </w:rPr>
        <w:t xml:space="preserve">wskazany w § 3 ust.1, </w:t>
      </w:r>
    </w:p>
    <w:p w14:paraId="35001D75" w14:textId="77777777" w:rsidR="00733F21" w:rsidRDefault="00AD35EC">
      <w:pPr>
        <w:pStyle w:val="Default"/>
        <w:spacing w:line="276" w:lineRule="auto"/>
        <w:ind w:left="567" w:hanging="283"/>
        <w:jc w:val="both"/>
      </w:pPr>
      <w:r>
        <w:rPr>
          <w:sz w:val="20"/>
          <w:szCs w:val="20"/>
        </w:rPr>
        <w:t xml:space="preserve">3) umowa zawiera postanowienia uzależniające dokonanie zapłaty na rzecz podwykonawcy od odbioru robót przez Zamawiającego lub od zapłaty należności Wykonawcy przez Zamawiającego,  </w:t>
      </w:r>
    </w:p>
    <w:p w14:paraId="6076D277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 Niezgłoszenie w formie pisemnej zastrzeżeń do przedłożonego projektu umowy o podwykonawstwo, której przedmiotem są roboty budowlane, w terminie wskazanym w ust. 2, uważa się za akceptację projektu umowy przez Zamawiającego. </w:t>
      </w:r>
    </w:p>
    <w:p w14:paraId="49750B94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 Wykonawca zamówienia przedkłada Zamawiającemu poświadczoną (przez przedkładającego) za zgodność z oryginałem kopię zawartej umowy o podwykonawstwo, której przedmiotem są roboty budowlane należące do zakresu robót drogowych, w terminie 3 dni od dnia jej zawarcia. </w:t>
      </w:r>
    </w:p>
    <w:p w14:paraId="2A49F945" w14:textId="3A0DADF8" w:rsidR="00733F21" w:rsidRDefault="00761F6A">
      <w:pPr>
        <w:pStyle w:val="Default"/>
        <w:spacing w:line="276" w:lineRule="auto"/>
        <w:ind w:left="284" w:hanging="284"/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5. Zamawiający w ciągu 7</w:t>
      </w:r>
      <w:r w:rsidR="00AD35EC">
        <w:rPr>
          <w:sz w:val="20"/>
          <w:szCs w:val="20"/>
        </w:rPr>
        <w:t xml:space="preserve"> dni zgłasza w formie pisemnej sprzeciw do przedłożonej umowy o podwykonawstwo, której przedmiotem są roboty budowlane, w przypadkach, o których mowa w ust. </w:t>
      </w:r>
      <w:r w:rsidR="00AD35EC">
        <w:rPr>
          <w:color w:val="000000" w:themeColor="text1"/>
          <w:sz w:val="20"/>
          <w:szCs w:val="20"/>
        </w:rPr>
        <w:t xml:space="preserve">2. </w:t>
      </w:r>
    </w:p>
    <w:p w14:paraId="72EC90FF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Niezgłoszenie w formie pisemnej sprzeciwu do przedłożonej umowy o podwykonawstwo, której przedmiotem są roboty budowlane, w terminie określonym w ust. 5, uważa się za akceptację umowy przez Zamawiającego. </w:t>
      </w:r>
    </w:p>
    <w:p w14:paraId="78838B08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7. Zamawiający dokona bezpośredniej zapłaty wymagalnego wynagrodzenia przysługującego podwykonawcy, który zawarł zaakceptowaną przez Zamawiającego umowę o podwykonawstwo, której przedmiotem są roboty budowlane wskazane w ust. 1, w przypadku uchylenia się od obowiązku zapłaty przez Wykonawcę.</w:t>
      </w:r>
    </w:p>
    <w:p w14:paraId="6979B09C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8. Wynagrodzenie, o którym mowa w ust. 7, dotyczy wyłącznie należności powstałych po zaakceptowaniu przez Zamawiającego umowy o podwykonawstwo, której przedmiotem są roboty budowlane.</w:t>
      </w:r>
    </w:p>
    <w:p w14:paraId="7C793080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9. Bezpośrednia zapłata obejmuje wyłącznie należne wynagrodzenie, bez odsetek,  należnych podwykonawcy. </w:t>
      </w:r>
    </w:p>
    <w:p w14:paraId="5046AAEA" w14:textId="77777777" w:rsidR="00733F21" w:rsidRDefault="00AD35EC">
      <w:pPr>
        <w:pStyle w:val="Default"/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10. Przed dokonaniem bezpośredniej zapłaty Zamawiający umożliwi Wykonawcy zgłoszenie w formie pisemnej uwag dotyczących zasadności bezpośredniej zapłaty wynagrodzenia podwykonawcy, o którym mowa w ust.9. Zamawiający poinformuje o terminie zgłaszania uwag, nie krótszym niż 7 dni od dnia doręczenia tej informacji.</w:t>
      </w:r>
    </w:p>
    <w:p w14:paraId="4217BC22" w14:textId="77777777" w:rsidR="00733F21" w:rsidRDefault="00AD35EC">
      <w:pPr>
        <w:pStyle w:val="Default"/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11. W przypadku zgłoszenia uwag, o których mowa w ust. 10, w terminie wskazanym przez Zamawiającego, zamawiający może: </w:t>
      </w:r>
    </w:p>
    <w:p w14:paraId="23993820" w14:textId="77777777" w:rsidR="00733F21" w:rsidRDefault="00AD35EC">
      <w:pPr>
        <w:pStyle w:val="Default"/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 nie dokonać bezpośredniej zapłaty wynagrodzenia podwykonawcy, jeżeli Wykonawca wykaże niezasadność takiej zapłaty, albo </w:t>
      </w:r>
    </w:p>
    <w:p w14:paraId="480AD9F3" w14:textId="77777777" w:rsidR="00733F21" w:rsidRDefault="00AD35EC">
      <w:pPr>
        <w:pStyle w:val="Default"/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 złożyć do depozytu sądowego kwotę potrzebną na pokrycie wynagrodzenia podwykonawcy w przypadku istnienia zasadniczej wątpliwości zamawiającego co do wysokości należnej zapłaty lub podmiotu, któremu płatność się należy, albo </w:t>
      </w:r>
    </w:p>
    <w:p w14:paraId="63580D33" w14:textId="77777777" w:rsidR="00733F21" w:rsidRDefault="00AD35EC">
      <w:pPr>
        <w:pStyle w:val="Default"/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3) dokonać bezpośredniej zapłaty wynagrodzenia podwykonawcy, jeżeli podwykonawca wykaże zasadność takiej zapłaty.</w:t>
      </w:r>
    </w:p>
    <w:p w14:paraId="43FF5A22" w14:textId="77777777" w:rsidR="00733F21" w:rsidRDefault="00AD35EC">
      <w:pPr>
        <w:pStyle w:val="Default"/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12. W przypadku dokonania bezpośredniej zapłaty podwykonawcy, o których mowa w ust. 11, zamawiający potrąci kwotę wypłaconego wynagrodzenia z wynagrodzenia należnego Wykonawcy. </w:t>
      </w:r>
    </w:p>
    <w:p w14:paraId="3631A6D0" w14:textId="77777777" w:rsidR="00733F21" w:rsidRDefault="00AD35EC">
      <w:pPr>
        <w:pStyle w:val="Default"/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13. Jakakolwiek przerwa w realizacji robót wynikająca z braku Podwykonawcy będzie traktowana, jako przerwa wynikła z przyczyn zależnych od Wykonawcy i będzie stanowić podstawę naliczenia kar umownych. </w:t>
      </w:r>
    </w:p>
    <w:p w14:paraId="29D958F3" w14:textId="77777777" w:rsidR="00733F21" w:rsidRDefault="00AD35EC">
      <w:pPr>
        <w:pStyle w:val="Default"/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14. Wykonawca odpowiada za działania i zaniechania Podwykonawców jak za swoje własne.</w:t>
      </w:r>
    </w:p>
    <w:p w14:paraId="12361E86" w14:textId="77777777" w:rsidR="00733F21" w:rsidRDefault="00733F21">
      <w:pPr>
        <w:pStyle w:val="Lista"/>
        <w:tabs>
          <w:tab w:val="left" w:pos="708"/>
        </w:tabs>
        <w:spacing w:line="276" w:lineRule="auto"/>
        <w:ind w:left="567" w:right="51" w:firstLine="0"/>
        <w:jc w:val="center"/>
        <w:rPr>
          <w:rFonts w:ascii="Verdana" w:hAnsi="Verdana"/>
          <w:b/>
          <w:sz w:val="20"/>
          <w:szCs w:val="20"/>
        </w:rPr>
      </w:pPr>
    </w:p>
    <w:p w14:paraId="413DAFA7" w14:textId="2BBB65C9" w:rsidR="00733F21" w:rsidRDefault="00AD35EC">
      <w:pPr>
        <w:pStyle w:val="Lista"/>
        <w:tabs>
          <w:tab w:val="left" w:pos="708"/>
        </w:tabs>
        <w:spacing w:line="276" w:lineRule="auto"/>
        <w:ind w:left="0" w:right="51" w:firstLine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§1</w:t>
      </w:r>
      <w:r w:rsidR="003A1C3C">
        <w:rPr>
          <w:rFonts w:ascii="Verdana" w:hAnsi="Verdana"/>
          <w:b/>
          <w:sz w:val="20"/>
          <w:szCs w:val="20"/>
        </w:rPr>
        <w:t>4</w:t>
      </w:r>
    </w:p>
    <w:p w14:paraId="7688839D" w14:textId="77777777" w:rsidR="00733F21" w:rsidRDefault="00AD35EC">
      <w:pPr>
        <w:pStyle w:val="Tretekstu"/>
        <w:spacing w:before="120" w:line="276" w:lineRule="auto"/>
        <w:ind w:right="51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1.Wszystkie informacje i dokumenty uzyskane przez Wykonawcę w związku z wykonywaniem Umowy będą traktowane jako poufne.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6E2E1817" w14:textId="77777777" w:rsidR="00733F21" w:rsidRDefault="00AD35EC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Do informacji poufnych w rozumieniu niniejszej umowy nie zalicza się: </w:t>
      </w:r>
    </w:p>
    <w:p w14:paraId="795F2682" w14:textId="77777777" w:rsidR="00733F21" w:rsidRDefault="00AD35EC">
      <w:pPr>
        <w:pStyle w:val="Default"/>
        <w:tabs>
          <w:tab w:val="left" w:pos="426"/>
        </w:tabs>
        <w:spacing w:line="276" w:lineRule="auto"/>
        <w:ind w:left="142"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informacji powszechnie dostępnych i informacji publicznych, </w:t>
      </w:r>
    </w:p>
    <w:p w14:paraId="525548AE" w14:textId="77777777" w:rsidR="00733F21" w:rsidRDefault="00AD35EC">
      <w:pPr>
        <w:pStyle w:val="Default"/>
        <w:spacing w:line="276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informacji opracowanych przez lub będących w posiadaniu Wykonawcy przed zawarciem Umowy, o ile na mocy wcześniejszych porozumień lub umów zawartych przez Wykonawcę nie zostały one określone, jako zastrzeżone lub poufne bądź tajne lub ściśle tajne, </w:t>
      </w:r>
    </w:p>
    <w:p w14:paraId="2CD21401" w14:textId="77777777" w:rsidR="00733F21" w:rsidRDefault="00AD35EC">
      <w:pPr>
        <w:pStyle w:val="Default"/>
        <w:spacing w:line="276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>3) informacji uzyskanych przez Wykonawcę w związku z pracami realizowanymi dla innych klientów, o ile na mocy wcześniejszych porozumień lub umów zawartych przez Wykonawcę nie zostały one określone, jako zastrzeżone lub poufne bądź tajne lub ściśle tajne.</w:t>
      </w:r>
    </w:p>
    <w:p w14:paraId="12562735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3. Zastrzeżenie tajemnicy, o której mowa w ust. 1, nie dotyczy informacji, których ujawnienie jest wymagane przepisami obowiązującego prawa, w tym między innymi orzeczeniami sądu lub organu władzy publicznej.</w:t>
      </w:r>
    </w:p>
    <w:p w14:paraId="0E2AE29D" w14:textId="77777777" w:rsidR="00733F21" w:rsidRDefault="00AD35EC">
      <w:pPr>
        <w:pStyle w:val="Default"/>
        <w:spacing w:line="276" w:lineRule="auto"/>
        <w:ind w:left="284" w:hanging="284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  <w:t>4. Wykonawca zapewni bezpieczne przechowywanie kopii wszystkich materiałów i dokumentów oraz przekazywanie ich oryginałów Zamawiającemu niezwłocznie po zakończeniu trwania Umowy.</w:t>
      </w:r>
    </w:p>
    <w:p w14:paraId="1E446A05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color w:val="00000A"/>
          <w:sz w:val="20"/>
          <w:szCs w:val="20"/>
        </w:rPr>
        <w:t xml:space="preserve">5. </w:t>
      </w:r>
      <w:r>
        <w:rPr>
          <w:sz w:val="20"/>
          <w:szCs w:val="20"/>
        </w:rPr>
        <w:t>Informacje niestanowiące informacji poufnych w rozumieniu niniejszej Umowy mogą być ujawniane publicznie jedynie za wyrażoną wprost zgoda Zamawiającego i w sposób określony przez Zamawiającego.</w:t>
      </w:r>
    </w:p>
    <w:p w14:paraId="41A3F225" w14:textId="77777777" w:rsidR="00733F21" w:rsidRDefault="00AD35EC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6. Wykonawca w związku z zawarciem i wykonywaniem niniejszej umowy będzie pełnić funkcję:</w:t>
      </w:r>
    </w:p>
    <w:p w14:paraId="498D5559" w14:textId="77777777" w:rsidR="00733F21" w:rsidRDefault="00AD35EC">
      <w:pPr>
        <w:pStyle w:val="Akapitzlist"/>
        <w:numPr>
          <w:ilvl w:val="0"/>
          <w:numId w:val="17"/>
        </w:numPr>
        <w:spacing w:line="276" w:lineRule="auto"/>
        <w:contextualSpacing/>
        <w:jc w:val="both"/>
        <w:rPr>
          <w:rFonts w:ascii="Verdana" w:eastAsiaTheme="minorHAnsi" w:hAnsi="Verdana" w:cs="Verdana"/>
          <w:color w:val="000000" w:themeColor="text1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 odrębnej umowie powierzenia przetwarzania. Umowa powierzenia przetwarzania stanowi załącznik </w:t>
      </w:r>
      <w:r>
        <w:rPr>
          <w:rFonts w:ascii="Verdana" w:eastAsiaTheme="minorHAnsi" w:hAnsi="Verdana" w:cs="Verdana"/>
          <w:color w:val="000000" w:themeColor="text1"/>
          <w:sz w:val="20"/>
          <w:szCs w:val="20"/>
          <w:lang w:eastAsia="en-US"/>
        </w:rPr>
        <w:t>nr 4 do Umowy.</w:t>
      </w:r>
    </w:p>
    <w:p w14:paraId="4E10245A" w14:textId="77777777" w:rsidR="00733F21" w:rsidRDefault="00AD35EC">
      <w:pPr>
        <w:pStyle w:val="Akapitzlist"/>
        <w:numPr>
          <w:ilvl w:val="0"/>
          <w:numId w:val="17"/>
        </w:numPr>
        <w:spacing w:line="276" w:lineRule="auto"/>
        <w:contextualSpacing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Samodzielnego administratora danych osobowych, zgodnie z przepisami RODO – w zakresie pozostałych danych osobowych.</w:t>
      </w:r>
    </w:p>
    <w:p w14:paraId="73DFF098" w14:textId="2170659E" w:rsidR="00741629" w:rsidRPr="00741629" w:rsidRDefault="00AD35EC" w:rsidP="00741629">
      <w:pPr>
        <w:pStyle w:val="Akapitzlist"/>
        <w:spacing w:line="276" w:lineRule="auto"/>
        <w:ind w:left="284" w:hanging="284"/>
        <w:contextualSpacing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7.Administratorem danych osobowych po stronie Zamawiającego jest Generalny Dyrektor Dróg Krajowych i Autostrad.</w:t>
      </w:r>
    </w:p>
    <w:p w14:paraId="4ECFF326" w14:textId="4E981545" w:rsidR="00741629" w:rsidRDefault="00741629" w:rsidP="00741629">
      <w:pPr>
        <w:pStyle w:val="Akapitzlist"/>
        <w:spacing w:line="276" w:lineRule="auto"/>
        <w:ind w:left="284" w:hanging="284"/>
        <w:contextualSpacing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8. Wykonawca zobowiązuje się poinformować wszystkie osoby fizyczne związane </w:t>
      </w:r>
    </w:p>
    <w:p w14:paraId="63B438DE" w14:textId="542019BF" w:rsidR="00741629" w:rsidRPr="00741629" w:rsidRDefault="00741629" w:rsidP="00741629">
      <w:pPr>
        <w:spacing w:line="276" w:lineRule="auto"/>
        <w:ind w:left="284"/>
        <w:contextualSpacing/>
        <w:jc w:val="both"/>
        <w:rPr>
          <w:rFonts w:ascii="Verdana" w:hAnsi="Verdana" w:cs="Verdana"/>
          <w:color w:val="000000"/>
          <w:sz w:val="20"/>
          <w:szCs w:val="20"/>
        </w:rPr>
      </w:pPr>
      <w:r w:rsidRPr="00741629">
        <w:rPr>
          <w:rFonts w:ascii="Verdana" w:hAnsi="Verdana" w:cs="Verdana"/>
          <w:color w:val="000000"/>
          <w:sz w:val="20"/>
          <w:szCs w:val="20"/>
        </w:rPr>
        <w:t xml:space="preserve">z 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4671B502" w14:textId="77777777" w:rsidR="00741629" w:rsidRDefault="00741629" w:rsidP="00741629">
      <w:pPr>
        <w:pStyle w:val="Akapitzlist"/>
        <w:spacing w:line="276" w:lineRule="auto"/>
        <w:ind w:left="284" w:hanging="284"/>
        <w:contextualSpacing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2D7DA4BA" w14:textId="77777777" w:rsidR="00741629" w:rsidRDefault="00AD35EC" w:rsidP="00741629">
      <w:pPr>
        <w:spacing w:line="276" w:lineRule="auto"/>
        <w:contextualSpacing/>
        <w:jc w:val="both"/>
        <w:rPr>
          <w:rFonts w:ascii="Verdana" w:hAnsi="Verdana" w:cs="Verdana"/>
          <w:color w:val="000000"/>
          <w:sz w:val="20"/>
          <w:szCs w:val="20"/>
        </w:rPr>
      </w:pPr>
      <w:r w:rsidRPr="00761F6A">
        <w:rPr>
          <w:rFonts w:ascii="Verdana" w:hAnsi="Verdana" w:cs="Verdana"/>
          <w:color w:val="000000"/>
          <w:sz w:val="20"/>
          <w:szCs w:val="20"/>
        </w:rPr>
        <w:t xml:space="preserve">9. Obowiązek, o którym mowa w ust. 8, zostanie wykonany poprzez przekazanie </w:t>
      </w:r>
    </w:p>
    <w:p w14:paraId="4348C1DF" w14:textId="6CDF3D4E" w:rsidR="00741629" w:rsidRDefault="00AD35EC" w:rsidP="00741629">
      <w:pPr>
        <w:spacing w:line="276" w:lineRule="auto"/>
        <w:ind w:left="284"/>
        <w:contextualSpacing/>
        <w:jc w:val="both"/>
        <w:rPr>
          <w:rFonts w:ascii="Verdana" w:hAnsi="Verdana" w:cs="Verdana"/>
          <w:color w:val="000000"/>
          <w:sz w:val="20"/>
          <w:szCs w:val="20"/>
        </w:rPr>
      </w:pPr>
      <w:r w:rsidRPr="00761F6A">
        <w:rPr>
          <w:rFonts w:ascii="Verdana" w:hAnsi="Verdana" w:cs="Verdana"/>
          <w:color w:val="000000"/>
          <w:sz w:val="20"/>
          <w:szCs w:val="20"/>
        </w:rPr>
        <w:t>osobom, których dane osobowe przetwarza Zamawiający  aktualnej klauzuli informacyjnej dostępnej na stronie internetowej</w:t>
      </w:r>
    </w:p>
    <w:p w14:paraId="6D7C255E" w14:textId="02C52318" w:rsidR="00733F21" w:rsidRPr="00761F6A" w:rsidRDefault="00FF0CA3" w:rsidP="00761F6A">
      <w:pPr>
        <w:spacing w:line="276" w:lineRule="auto"/>
        <w:ind w:left="284"/>
        <w:contextualSpacing/>
        <w:jc w:val="both"/>
        <w:rPr>
          <w:rFonts w:ascii="Verdana" w:hAnsi="Verdana" w:cs="Verdana"/>
          <w:color w:val="000000"/>
          <w:sz w:val="20"/>
          <w:szCs w:val="20"/>
        </w:rPr>
      </w:pPr>
      <w:hyperlink r:id="rId8">
        <w:r w:rsidR="00AD35EC" w:rsidRPr="00761F6A">
          <w:rPr>
            <w:rStyle w:val="czeinternetowe"/>
            <w:rFonts w:cs="Verdana"/>
            <w:color w:val="000000"/>
            <w:sz w:val="20"/>
            <w:szCs w:val="20"/>
          </w:rPr>
          <w:t>https://www.gddkia.gov.pl/frontend/web/userfiles/articles/i/informacje-dotyczace-przetwarzan_40963/klauzla%20dla%20kontrahent%C3%B3w.pdf</w:t>
        </w:r>
      </w:hyperlink>
      <w:r w:rsidR="00AD35EC" w:rsidRPr="00761F6A">
        <w:rPr>
          <w:rFonts w:ascii="Verdana" w:hAnsi="Verdana" w:cs="Verdana"/>
          <w:color w:val="000000"/>
          <w:sz w:val="20"/>
          <w:szCs w:val="20"/>
        </w:rPr>
        <w:t>,</w:t>
      </w:r>
    </w:p>
    <w:p w14:paraId="4EB26615" w14:textId="77777777" w:rsidR="00733F21" w:rsidRDefault="00AD35EC">
      <w:pPr>
        <w:pStyle w:val="Akapitzlist"/>
        <w:spacing w:line="276" w:lineRule="auto"/>
        <w:ind w:left="284"/>
        <w:contextualSpacing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2D0312DD" w14:textId="241FEB89" w:rsidR="00733F21" w:rsidRDefault="00AD35EC">
      <w:pPr>
        <w:spacing w:line="276" w:lineRule="auto"/>
        <w:ind w:left="284" w:hanging="284"/>
        <w:contextualSpacing/>
        <w:jc w:val="both"/>
      </w:pPr>
      <w:r>
        <w:rPr>
          <w:rFonts w:ascii="Verdana" w:hAnsi="Verdana" w:cs="Verdana"/>
          <w:color w:val="000000"/>
          <w:sz w:val="20"/>
          <w:szCs w:val="20"/>
        </w:rPr>
        <w:t>10. Wykonawca ponosi wobec Zamawiającego pełną odpowiedzialność z tytułu niewykonania lub nienależytego wykonania obowiązków wskazanych powyżej.</w:t>
      </w:r>
    </w:p>
    <w:p w14:paraId="69F77CF4" w14:textId="77777777" w:rsidR="00733F21" w:rsidRDefault="00733F21">
      <w:pPr>
        <w:pStyle w:val="Default"/>
        <w:spacing w:line="276" w:lineRule="auto"/>
        <w:ind w:left="284" w:hanging="284"/>
        <w:jc w:val="both"/>
        <w:rPr>
          <w:sz w:val="20"/>
          <w:szCs w:val="20"/>
        </w:rPr>
      </w:pPr>
    </w:p>
    <w:p w14:paraId="56818038" w14:textId="3C145706" w:rsidR="00733F21" w:rsidRDefault="00AD35EC">
      <w:pPr>
        <w:pStyle w:val="Tretekstu"/>
        <w:spacing w:before="120"/>
        <w:ind w:right="51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§1</w:t>
      </w:r>
      <w:r w:rsidR="003A1C3C">
        <w:rPr>
          <w:rFonts w:ascii="Verdana" w:hAnsi="Verdana"/>
          <w:b/>
          <w:sz w:val="20"/>
        </w:rPr>
        <w:t>5</w:t>
      </w:r>
    </w:p>
    <w:p w14:paraId="4120CD8B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1. </w:t>
      </w:r>
      <w:r>
        <w:rPr>
          <w:rFonts w:ascii="Verdana" w:hAnsi="Verdana" w:cs="Verdana"/>
          <w:sz w:val="20"/>
          <w:szCs w:val="20"/>
        </w:rPr>
        <w:tab/>
        <w:t xml:space="preserve">W sprawach nie uregulowanych niniejszą umową stosuje się przepisy Kodeksu cywilnego oraz inne przepisy prawa, mające związek z przedmiotem umowy. </w:t>
      </w:r>
    </w:p>
    <w:p w14:paraId="227A283D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Postanowienia umowy będą mogły zostać zmienione w stosunku do treści oferty, jeżeli wystąpią okoliczności, których nie można było przewidzieć w chwili zawarcia umowy i będą one dotyczyć następujących przypadków:</w:t>
      </w:r>
    </w:p>
    <w:p w14:paraId="43665E5D" w14:textId="77777777" w:rsidR="00733F21" w:rsidRDefault="00AD35EC">
      <w:pPr>
        <w:spacing w:line="276" w:lineRule="auto"/>
        <w:ind w:left="709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1) </w:t>
      </w:r>
      <w:r>
        <w:rPr>
          <w:rFonts w:ascii="Verdana" w:hAnsi="Verdana" w:cs="Verdana"/>
          <w:sz w:val="20"/>
          <w:szCs w:val="20"/>
        </w:rPr>
        <w:tab/>
        <w:t>Wystąpi zmiana przepisów prawa istotnych dla realizacji przedmiotu umowy mająca wpływ na zakres lub termin wykonania przedmiotu zamówienia,</w:t>
      </w:r>
    </w:p>
    <w:p w14:paraId="493EE416" w14:textId="77777777" w:rsidR="00733F21" w:rsidRDefault="00AD35EC">
      <w:pPr>
        <w:spacing w:line="276" w:lineRule="auto"/>
        <w:ind w:left="709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2) Wystąpi przedłużenie (w stosunku do terminów określonych przepisami prawa) czasu trwania procedur administracyjnych mających wpływ na termin wykonania przedmiotu zamówienia, a nie wynikających z przyczyn leżących po stronie Wykonawcy.</w:t>
      </w:r>
    </w:p>
    <w:p w14:paraId="0CC0F2B7" w14:textId="77777777" w:rsidR="00733F21" w:rsidRDefault="00AD35EC">
      <w:pPr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Zmiany te będą dopuszczalne wyłącznie w takim zakresie, w jakim ukończenie zamówienia jest, lub przewiduje się, że będzie, opóźnione na skutek tych działań. </w:t>
      </w:r>
    </w:p>
    <w:p w14:paraId="612C1E56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 Wszelkie zmiany niniejszej umowy wymagają aneksu sporządzonego z zachowaniem formy pisemnej pod rygorem nieważności.</w:t>
      </w:r>
    </w:p>
    <w:p w14:paraId="7494AA7F" w14:textId="4EE1D887" w:rsidR="00733F21" w:rsidRDefault="00AD35EC">
      <w:pPr>
        <w:spacing w:line="276" w:lineRule="auto"/>
        <w:ind w:left="284" w:hanging="284"/>
        <w:jc w:val="both"/>
      </w:pPr>
      <w:r>
        <w:rPr>
          <w:rFonts w:ascii="Verdana" w:hAnsi="Verdana" w:cs="Verdana"/>
          <w:sz w:val="20"/>
          <w:szCs w:val="20"/>
        </w:rPr>
        <w:t>4. Wykonawca nie ma prawa</w:t>
      </w:r>
      <w:r w:rsidR="00761F6A">
        <w:rPr>
          <w:rFonts w:ascii="Verdana" w:hAnsi="Verdana" w:cs="Verdana"/>
          <w:sz w:val="20"/>
          <w:szCs w:val="20"/>
        </w:rPr>
        <w:t xml:space="preserve"> przenieść praw i obowiązków</w:t>
      </w:r>
      <w:r>
        <w:rPr>
          <w:rFonts w:ascii="Verdana" w:hAnsi="Verdana" w:cs="Verdana"/>
          <w:sz w:val="20"/>
          <w:szCs w:val="20"/>
        </w:rPr>
        <w:t xml:space="preserve"> z niniejszej umowy na osoby trzecie bez uprzedniej pisemnej zgody Zamawiającego.</w:t>
      </w:r>
    </w:p>
    <w:p w14:paraId="065DC180" w14:textId="77777777" w:rsidR="00733F21" w:rsidRDefault="00AD35EC">
      <w:pPr>
        <w:spacing w:line="276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5. </w:t>
      </w:r>
      <w:r>
        <w:rPr>
          <w:rFonts w:ascii="Verdana" w:hAnsi="Verdana" w:cs="Verdana"/>
          <w:sz w:val="20"/>
          <w:szCs w:val="20"/>
        </w:rPr>
        <w:tab/>
        <w:t>Wszelkie spory mogące wynikać w związku z realizacją niniejszej umowy będą rozstrzygane przez sąd właściwy dla siedziby Zamawiającego.</w:t>
      </w:r>
    </w:p>
    <w:p w14:paraId="55D50C9D" w14:textId="43DD4A1F" w:rsidR="00733F21" w:rsidRDefault="00AD35EC">
      <w:p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6. </w:t>
      </w:r>
      <w:r>
        <w:rPr>
          <w:rFonts w:ascii="Verdana" w:hAnsi="Verdana"/>
          <w:sz w:val="20"/>
          <w:szCs w:val="20"/>
        </w:rPr>
        <w:t xml:space="preserve">Umowę niniejszą sporządzono w </w:t>
      </w:r>
      <w:r w:rsidR="00B669E5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jednobrzmiących egzemplarzach, </w:t>
      </w:r>
      <w:r w:rsidR="00B669E5">
        <w:rPr>
          <w:rFonts w:ascii="Verdana" w:hAnsi="Verdana"/>
          <w:sz w:val="20"/>
          <w:szCs w:val="20"/>
        </w:rPr>
        <w:t>Po jednym dla każdej ze stron</w:t>
      </w:r>
    </w:p>
    <w:p w14:paraId="6951B6F4" w14:textId="77777777" w:rsidR="00733F21" w:rsidRDefault="00733F21">
      <w:pPr>
        <w:pStyle w:val="Tretekstu"/>
        <w:spacing w:before="120"/>
        <w:ind w:right="51"/>
        <w:jc w:val="center"/>
        <w:rPr>
          <w:rFonts w:ascii="Verdana" w:hAnsi="Verdana"/>
          <w:b/>
          <w:sz w:val="20"/>
        </w:rPr>
      </w:pPr>
    </w:p>
    <w:p w14:paraId="7EE49943" w14:textId="583C9A50" w:rsidR="00733F21" w:rsidRDefault="00AD35EC">
      <w:pPr>
        <w:pStyle w:val="Tretekstu"/>
        <w:spacing w:before="120"/>
        <w:ind w:right="51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 1</w:t>
      </w:r>
      <w:r w:rsidR="003A1C3C">
        <w:rPr>
          <w:rFonts w:ascii="Verdana" w:hAnsi="Verdana"/>
          <w:b/>
          <w:sz w:val="20"/>
        </w:rPr>
        <w:t>6</w:t>
      </w:r>
    </w:p>
    <w:p w14:paraId="22D88B63" w14:textId="77777777" w:rsidR="00733F21" w:rsidRDefault="00AD35EC">
      <w:pPr>
        <w:spacing w:before="60" w:after="60" w:line="276" w:lineRule="auto"/>
        <w:ind w:left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Integralnymi składnikami niniejszej Umowy są następujące dokumenty:</w:t>
      </w:r>
    </w:p>
    <w:p w14:paraId="68682C1B" w14:textId="77777777" w:rsidR="00733F21" w:rsidRDefault="00AD35EC">
      <w:pPr>
        <w:pStyle w:val="Akapitzlist"/>
        <w:numPr>
          <w:ilvl w:val="0"/>
          <w:numId w:val="3"/>
        </w:numPr>
        <w:spacing w:before="60" w:after="6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 – Oferta Wykonawcy z dnia ……….. wraz z załącznikami,</w:t>
      </w:r>
    </w:p>
    <w:p w14:paraId="7F70EB29" w14:textId="23DCD632" w:rsidR="00733F21" w:rsidRDefault="00AD35EC">
      <w:pPr>
        <w:pStyle w:val="Akapitzlist"/>
        <w:numPr>
          <w:ilvl w:val="0"/>
          <w:numId w:val="3"/>
        </w:numPr>
        <w:spacing w:before="60" w:after="6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2 – Opis przedmiotu zamówienia z załącznikiem (</w:t>
      </w:r>
      <w:r w:rsidR="00EB0A44">
        <w:rPr>
          <w:rFonts w:ascii="Verdana" w:hAnsi="Verdana"/>
          <w:sz w:val="20"/>
          <w:szCs w:val="20"/>
        </w:rPr>
        <w:t>Projekt rozbiórki</w:t>
      </w:r>
      <w:r>
        <w:rPr>
          <w:rFonts w:ascii="Verdana" w:hAnsi="Verdana"/>
          <w:sz w:val="20"/>
          <w:szCs w:val="20"/>
        </w:rPr>
        <w:t>),</w:t>
      </w:r>
    </w:p>
    <w:p w14:paraId="29FA7E8E" w14:textId="7E4B1741" w:rsidR="00733F21" w:rsidRDefault="00AD35EC">
      <w:pPr>
        <w:pStyle w:val="Akapitzlist"/>
        <w:numPr>
          <w:ilvl w:val="0"/>
          <w:numId w:val="3"/>
        </w:numPr>
        <w:spacing w:before="60" w:after="60" w:line="276" w:lineRule="auto"/>
        <w:ind w:left="708" w:hanging="359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 nr 3 – Oświadczenie Wykonawcy o numerze </w:t>
      </w:r>
      <w:r w:rsidR="00A20FBC">
        <w:rPr>
          <w:rFonts w:ascii="Verdana" w:hAnsi="Verdana"/>
          <w:sz w:val="20"/>
          <w:szCs w:val="20"/>
        </w:rPr>
        <w:t xml:space="preserve">rachunku bankowego </w:t>
      </w:r>
      <w:r>
        <w:rPr>
          <w:rFonts w:ascii="Verdana" w:hAnsi="Verdana"/>
          <w:sz w:val="20"/>
          <w:szCs w:val="20"/>
        </w:rPr>
        <w:t>właściwym                 do rozliczenia umowy</w:t>
      </w:r>
    </w:p>
    <w:p w14:paraId="09D5CE67" w14:textId="77777777" w:rsidR="00733F21" w:rsidRDefault="00AD35EC">
      <w:pPr>
        <w:pStyle w:val="Akapitzlist"/>
        <w:numPr>
          <w:ilvl w:val="0"/>
          <w:numId w:val="3"/>
        </w:numPr>
        <w:spacing w:before="60" w:after="6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4 – Umowa o powierzenie przetwarzania danych osobowych </w:t>
      </w:r>
    </w:p>
    <w:p w14:paraId="6A5BFD76" w14:textId="77777777" w:rsidR="00733F21" w:rsidRDefault="00733F21">
      <w:pPr>
        <w:pStyle w:val="Tretekstu"/>
        <w:spacing w:before="120"/>
        <w:ind w:right="51"/>
        <w:jc w:val="center"/>
        <w:rPr>
          <w:rFonts w:ascii="Verdana" w:hAnsi="Verdana"/>
          <w:b/>
          <w:sz w:val="20"/>
        </w:rPr>
      </w:pPr>
    </w:p>
    <w:p w14:paraId="661792F9" w14:textId="77777777" w:rsidR="00733F21" w:rsidRDefault="00AD35E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</w:p>
    <w:p w14:paraId="316E4502" w14:textId="77777777" w:rsidR="00733F21" w:rsidRDefault="00733F21">
      <w:pPr>
        <w:rPr>
          <w:rFonts w:ascii="Verdana" w:hAnsi="Verdana"/>
          <w:b/>
          <w:sz w:val="20"/>
          <w:szCs w:val="20"/>
        </w:rPr>
      </w:pPr>
    </w:p>
    <w:p w14:paraId="6E5A1C70" w14:textId="77777777" w:rsidR="00733F21" w:rsidRDefault="00AD35E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ZAMAWIAJĄCY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      WYKONAWCA</w:t>
      </w:r>
    </w:p>
    <w:p w14:paraId="1201F62B" w14:textId="77777777" w:rsidR="00733F21" w:rsidRDefault="00733F21">
      <w:pPr>
        <w:rPr>
          <w:rFonts w:ascii="Verdana" w:hAnsi="Verdana"/>
          <w:b/>
          <w:sz w:val="20"/>
          <w:szCs w:val="20"/>
        </w:rPr>
      </w:pPr>
    </w:p>
    <w:p w14:paraId="704D7E4C" w14:textId="77777777" w:rsidR="00733F21" w:rsidRDefault="00733F21">
      <w:pPr>
        <w:rPr>
          <w:rFonts w:ascii="Verdana" w:hAnsi="Verdana"/>
          <w:b/>
          <w:sz w:val="20"/>
        </w:rPr>
      </w:pPr>
    </w:p>
    <w:p w14:paraId="67F33007" w14:textId="77777777" w:rsidR="00733F21" w:rsidRDefault="00733F21">
      <w:pPr>
        <w:rPr>
          <w:rFonts w:ascii="Verdana" w:hAnsi="Verdana"/>
          <w:b/>
          <w:sz w:val="20"/>
        </w:rPr>
      </w:pPr>
    </w:p>
    <w:p w14:paraId="778677A6" w14:textId="77777777" w:rsidR="00733F21" w:rsidRDefault="00733F21"/>
    <w:p w14:paraId="7CA905D9" w14:textId="77777777" w:rsidR="00733F21" w:rsidRDefault="00733F21"/>
    <w:p w14:paraId="7B52616C" w14:textId="12AD46D0" w:rsidR="00733F21" w:rsidRDefault="00733F21"/>
    <w:sectPr w:rsidR="00733F21"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23E4D" w14:textId="77777777" w:rsidR="00FF0CA3" w:rsidRDefault="00FF0CA3">
      <w:r>
        <w:separator/>
      </w:r>
    </w:p>
  </w:endnote>
  <w:endnote w:type="continuationSeparator" w:id="0">
    <w:p w14:paraId="0E4DCC9A" w14:textId="77777777" w:rsidR="00FF0CA3" w:rsidRDefault="00FF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,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0664621"/>
      <w:docPartObj>
        <w:docPartGallery w:val="Page Numbers (Bottom of Page)"/>
        <w:docPartUnique/>
      </w:docPartObj>
    </w:sdtPr>
    <w:sdtEndPr/>
    <w:sdtContent>
      <w:p w14:paraId="669BC12C" w14:textId="5FC377F4" w:rsidR="00733F21" w:rsidRDefault="00AD35EC">
        <w:pPr>
          <w:pStyle w:val="Stopka"/>
          <w:jc w:val="right"/>
          <w:rPr>
            <w:rFonts w:ascii="Verdana" w:eastAsiaTheme="majorEastAsia" w:hAnsi="Verdana" w:cstheme="majorBidi"/>
            <w:sz w:val="16"/>
            <w:szCs w:val="16"/>
          </w:rPr>
        </w:pPr>
        <w:r>
          <w:rPr>
            <w:rFonts w:ascii="Verdana" w:eastAsiaTheme="majorEastAsia" w:hAnsi="Verdana" w:cstheme="majorBidi"/>
            <w:sz w:val="16"/>
            <w:szCs w:val="16"/>
          </w:rPr>
          <w:t xml:space="preserve">str. </w:t>
        </w:r>
        <w:r>
          <w:rPr>
            <w:rFonts w:ascii="Verdana" w:eastAsiaTheme="majorEastAsia" w:hAnsi="Verdana" w:cstheme="majorBidi"/>
            <w:sz w:val="16"/>
            <w:szCs w:val="16"/>
          </w:rPr>
          <w:fldChar w:fldCharType="begin"/>
        </w:r>
        <w:r>
          <w:instrText>PAGE</w:instrText>
        </w:r>
        <w:r>
          <w:fldChar w:fldCharType="separate"/>
        </w:r>
        <w:r w:rsidR="003A1C3C">
          <w:rPr>
            <w:noProof/>
          </w:rPr>
          <w:t>11</w:t>
        </w:r>
        <w:r>
          <w:fldChar w:fldCharType="end"/>
        </w:r>
      </w:p>
    </w:sdtContent>
  </w:sdt>
  <w:p w14:paraId="004E9B1E" w14:textId="77777777" w:rsidR="00733F21" w:rsidRDefault="00733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F2DC3" w14:textId="77777777" w:rsidR="00FF0CA3" w:rsidRDefault="00FF0CA3">
      <w:r>
        <w:separator/>
      </w:r>
    </w:p>
  </w:footnote>
  <w:footnote w:type="continuationSeparator" w:id="0">
    <w:p w14:paraId="4B674289" w14:textId="77777777" w:rsidR="00FF0CA3" w:rsidRDefault="00FF0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ACA"/>
    <w:multiLevelType w:val="multilevel"/>
    <w:tmpl w:val="45A65E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74E80"/>
    <w:multiLevelType w:val="multilevel"/>
    <w:tmpl w:val="791237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91924"/>
    <w:multiLevelType w:val="multilevel"/>
    <w:tmpl w:val="72AE0BC0"/>
    <w:lvl w:ilvl="0">
      <w:start w:val="1"/>
      <w:numFmt w:val="decimal"/>
      <w:lvlText w:val="%1."/>
      <w:lvlJc w:val="left"/>
      <w:pPr>
        <w:ind w:left="380" w:hanging="360"/>
      </w:p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1A6F3D22"/>
    <w:multiLevelType w:val="multilevel"/>
    <w:tmpl w:val="154EBD4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-10"/>
        <w:w w:val="100"/>
        <w:sz w:val="20"/>
        <w:szCs w:val="20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C2B4995"/>
    <w:multiLevelType w:val="multilevel"/>
    <w:tmpl w:val="59D834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4BA0"/>
    <w:multiLevelType w:val="multilevel"/>
    <w:tmpl w:val="0710339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-10"/>
        <w:w w:val="100"/>
        <w:sz w:val="21"/>
        <w:szCs w:val="21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6" w15:restartNumberingAfterBreak="0">
    <w:nsid w:val="249E05F9"/>
    <w:multiLevelType w:val="multilevel"/>
    <w:tmpl w:val="C28E3B1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-10"/>
        <w:w w:val="100"/>
        <w:sz w:val="21"/>
        <w:szCs w:val="21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7" w15:restartNumberingAfterBreak="0">
    <w:nsid w:val="29CC2541"/>
    <w:multiLevelType w:val="multilevel"/>
    <w:tmpl w:val="AD04EB48"/>
    <w:lvl w:ilvl="0">
      <w:start w:val="1"/>
      <w:numFmt w:val="decimal"/>
      <w:lvlText w:val="%1"/>
      <w:lvlJc w:val="left"/>
      <w:pPr>
        <w:ind w:left="1080" w:hanging="360"/>
      </w:pPr>
    </w:lvl>
    <w:lvl w:ilvl="1">
      <w:start w:val="1"/>
      <w:numFmt w:val="lowerLetter"/>
      <w:lvlText w:val="%2"/>
      <w:lvlJc w:val="left"/>
      <w:pPr>
        <w:ind w:left="1800" w:hanging="360"/>
      </w:pPr>
    </w:lvl>
    <w:lvl w:ilvl="2">
      <w:start w:val="1"/>
      <w:numFmt w:val="lowerRoman"/>
      <w:lvlText w:val="%3"/>
      <w:lvlJc w:val="right"/>
      <w:pPr>
        <w:ind w:left="2520" w:hanging="180"/>
      </w:pPr>
    </w:lvl>
    <w:lvl w:ilvl="3">
      <w:start w:val="1"/>
      <w:numFmt w:val="decimal"/>
      <w:lvlText w:val="%4"/>
      <w:lvlJc w:val="left"/>
      <w:pPr>
        <w:ind w:left="3240" w:hanging="360"/>
      </w:pPr>
    </w:lvl>
    <w:lvl w:ilvl="4">
      <w:start w:val="1"/>
      <w:numFmt w:val="lowerLetter"/>
      <w:lvlText w:val="%5"/>
      <w:lvlJc w:val="left"/>
      <w:pPr>
        <w:ind w:left="3960" w:hanging="360"/>
      </w:pPr>
    </w:lvl>
    <w:lvl w:ilvl="5">
      <w:start w:val="1"/>
      <w:numFmt w:val="lowerRoman"/>
      <w:lvlText w:val="%6"/>
      <w:lvlJc w:val="right"/>
      <w:pPr>
        <w:ind w:left="4680" w:hanging="180"/>
      </w:pPr>
    </w:lvl>
    <w:lvl w:ilvl="6">
      <w:start w:val="1"/>
      <w:numFmt w:val="decimal"/>
      <w:lvlText w:val="%7"/>
      <w:lvlJc w:val="left"/>
      <w:pPr>
        <w:ind w:left="5400" w:hanging="360"/>
      </w:pPr>
    </w:lvl>
    <w:lvl w:ilvl="7">
      <w:start w:val="1"/>
      <w:numFmt w:val="lowerLetter"/>
      <w:lvlText w:val="%8"/>
      <w:lvlJc w:val="left"/>
      <w:pPr>
        <w:ind w:left="6120" w:hanging="360"/>
      </w:pPr>
    </w:lvl>
    <w:lvl w:ilvl="8">
      <w:start w:val="1"/>
      <w:numFmt w:val="lowerRoman"/>
      <w:lvlText w:val="%9"/>
      <w:lvlJc w:val="right"/>
      <w:pPr>
        <w:ind w:left="6840" w:hanging="180"/>
      </w:pPr>
    </w:lvl>
  </w:abstractNum>
  <w:abstractNum w:abstractNumId="8" w15:restartNumberingAfterBreak="0">
    <w:nsid w:val="32A76292"/>
    <w:multiLevelType w:val="multilevel"/>
    <w:tmpl w:val="9AF2A944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-10"/>
        <w:w w:val="100"/>
        <w:sz w:val="21"/>
        <w:szCs w:val="21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9" w15:restartNumberingAfterBreak="0">
    <w:nsid w:val="33BF6FED"/>
    <w:multiLevelType w:val="multilevel"/>
    <w:tmpl w:val="6338B300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-10"/>
        <w:w w:val="100"/>
        <w:sz w:val="21"/>
        <w:szCs w:val="21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0" w15:restartNumberingAfterBreak="0">
    <w:nsid w:val="39E70A0F"/>
    <w:multiLevelType w:val="multilevel"/>
    <w:tmpl w:val="49EC384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-10"/>
        <w:w w:val="100"/>
        <w:sz w:val="20"/>
        <w:szCs w:val="20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1" w15:restartNumberingAfterBreak="0">
    <w:nsid w:val="3FCC2DA2"/>
    <w:multiLevelType w:val="multilevel"/>
    <w:tmpl w:val="A682430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409409E"/>
    <w:multiLevelType w:val="multilevel"/>
    <w:tmpl w:val="41FE3546"/>
    <w:lvl w:ilvl="0">
      <w:start w:val="1"/>
      <w:numFmt w:val="decimal"/>
      <w:lvlText w:val="%1."/>
      <w:lvlJc w:val="left"/>
      <w:pPr>
        <w:ind w:left="380" w:hanging="360"/>
      </w:p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5C487C77"/>
    <w:multiLevelType w:val="multilevel"/>
    <w:tmpl w:val="7A243B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C7542C0"/>
    <w:multiLevelType w:val="multilevel"/>
    <w:tmpl w:val="F5382E2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-10"/>
        <w:w w:val="100"/>
        <w:sz w:val="21"/>
        <w:szCs w:val="21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5" w15:restartNumberingAfterBreak="0">
    <w:nsid w:val="6776588D"/>
    <w:multiLevelType w:val="multilevel"/>
    <w:tmpl w:val="B0ECE9E4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77793FA2"/>
    <w:multiLevelType w:val="multilevel"/>
    <w:tmpl w:val="F9329CE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-10"/>
        <w:w w:val="100"/>
        <w:sz w:val="21"/>
        <w:szCs w:val="21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7" w15:restartNumberingAfterBreak="0">
    <w:nsid w:val="7AD473D0"/>
    <w:multiLevelType w:val="multilevel"/>
    <w:tmpl w:val="8B70EFDC"/>
    <w:lvl w:ilvl="0">
      <w:start w:val="1"/>
      <w:numFmt w:val="decimal"/>
      <w:pStyle w:val="NormalnyVerdana"/>
      <w:lvlText w:val="%1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12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16"/>
  </w:num>
  <w:num w:numId="13">
    <w:abstractNumId w:val="3"/>
  </w:num>
  <w:num w:numId="14">
    <w:abstractNumId w:val="14"/>
  </w:num>
  <w:num w:numId="15">
    <w:abstractNumId w:val="1"/>
  </w:num>
  <w:num w:numId="16">
    <w:abstractNumId w:val="17"/>
  </w:num>
  <w:num w:numId="17">
    <w:abstractNumId w:val="7"/>
  </w:num>
  <w:num w:numId="18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Żatkiewicz Barbara">
    <w15:presenceInfo w15:providerId="AD" w15:userId="S-1-5-21-2797994229-2454865769-3146988229-6665"/>
  </w15:person>
  <w15:person w15:author="Stefańska Aneta">
    <w15:presenceInfo w15:providerId="AD" w15:userId="S-1-5-21-2797994229-2454865769-3146988229-41294"/>
  </w15:person>
  <w15:person w15:author="Wrześniewska Ewa">
    <w15:presenceInfo w15:providerId="AD" w15:userId="S-1-5-21-2797994229-2454865769-3146988229-6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21"/>
    <w:rsid w:val="00027008"/>
    <w:rsid w:val="000749EA"/>
    <w:rsid w:val="00161CF2"/>
    <w:rsid w:val="00193B73"/>
    <w:rsid w:val="001966EC"/>
    <w:rsid w:val="001E5CA3"/>
    <w:rsid w:val="0031590A"/>
    <w:rsid w:val="00320F2D"/>
    <w:rsid w:val="003A1C3C"/>
    <w:rsid w:val="003B3F90"/>
    <w:rsid w:val="003D13B6"/>
    <w:rsid w:val="00401B80"/>
    <w:rsid w:val="00447F5A"/>
    <w:rsid w:val="0047233D"/>
    <w:rsid w:val="005159E2"/>
    <w:rsid w:val="0060642A"/>
    <w:rsid w:val="00616DE9"/>
    <w:rsid w:val="00733F21"/>
    <w:rsid w:val="00741629"/>
    <w:rsid w:val="00761F6A"/>
    <w:rsid w:val="007C7088"/>
    <w:rsid w:val="008A76F9"/>
    <w:rsid w:val="009151C5"/>
    <w:rsid w:val="00924118"/>
    <w:rsid w:val="00A20FBC"/>
    <w:rsid w:val="00A912B7"/>
    <w:rsid w:val="00AD35EC"/>
    <w:rsid w:val="00B006B5"/>
    <w:rsid w:val="00B669E5"/>
    <w:rsid w:val="00BF02AD"/>
    <w:rsid w:val="00CB1E00"/>
    <w:rsid w:val="00CE0AC7"/>
    <w:rsid w:val="00D37074"/>
    <w:rsid w:val="00EB0A44"/>
    <w:rsid w:val="00EF4802"/>
    <w:rsid w:val="00F07C13"/>
    <w:rsid w:val="00F46422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FADA5"/>
  <w15:docId w15:val="{167FD977-B900-4DCA-BDF0-52F5743F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B01"/>
    <w:pPr>
      <w:suppressAutoHyphens/>
      <w:spacing w:line="240" w:lineRule="auto"/>
    </w:pPr>
  </w:style>
  <w:style w:type="paragraph" w:styleId="Nagwek1">
    <w:name w:val="heading 1"/>
    <w:basedOn w:val="Normalny"/>
    <w:link w:val="Nagwek1Znak"/>
    <w:uiPriority w:val="9"/>
    <w:qFormat/>
    <w:rsid w:val="00882E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206B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06B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kstpodstawowyZnak">
    <w:name w:val="Tekst podstawowy Znak"/>
    <w:basedOn w:val="Domylnaczcionkaakapitu"/>
    <w:link w:val="Tretekstu"/>
    <w:semiHidden/>
    <w:rsid w:val="00206B01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B0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82E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938A5"/>
  </w:style>
  <w:style w:type="character" w:customStyle="1" w:styleId="StopkaZnak">
    <w:name w:val="Stopka Znak"/>
    <w:basedOn w:val="Domylnaczcionkaakapitu"/>
    <w:link w:val="Stopka"/>
    <w:uiPriority w:val="99"/>
    <w:rsid w:val="00A938A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3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631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B3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5B3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B32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C71584"/>
    <w:rPr>
      <w:i/>
      <w:iCs/>
    </w:rPr>
  </w:style>
  <w:style w:type="character" w:customStyle="1" w:styleId="Bodytext2">
    <w:name w:val="Body text (2)_"/>
    <w:basedOn w:val="Domylnaczcionkaakapitu"/>
    <w:link w:val="Bodytext20"/>
    <w:rsid w:val="00D16F40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">
    <w:name w:val="Body text_"/>
    <w:basedOn w:val="Domylnaczcionkaakapitu"/>
    <w:link w:val="Tekstpodstawowy1"/>
    <w:rsid w:val="00D16F40"/>
    <w:rPr>
      <w:rFonts w:ascii="Verdana" w:eastAsia="Verdana" w:hAnsi="Verdana" w:cs="Verdana"/>
      <w:spacing w:val="-10"/>
      <w:sz w:val="21"/>
      <w:szCs w:val="21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D16F40"/>
    <w:rPr>
      <w:rFonts w:ascii="Verdana" w:eastAsia="Verdana" w:hAnsi="Verdana" w:cs="Verdana"/>
      <w:color w:val="000000"/>
      <w:spacing w:val="0"/>
      <w:w w:val="100"/>
      <w:sz w:val="21"/>
      <w:szCs w:val="21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715AE1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132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5132A1"/>
    <w:rPr>
      <w:color w:val="0000FF" w:themeColor="hyperlink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eastAsia="Calibri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Calibri" w:cs="Calibri"/>
    </w:rPr>
  </w:style>
  <w:style w:type="character" w:customStyle="1" w:styleId="ListLabel9">
    <w:name w:val="ListLabel 9"/>
    <w:rPr>
      <w:rFonts w:eastAsia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1"/>
      <w:szCs w:val="21"/>
      <w:u w:val="none"/>
      <w:lang w:val="pl-PL"/>
    </w:rPr>
  </w:style>
  <w:style w:type="character" w:customStyle="1" w:styleId="ListLabel10">
    <w:name w:val="ListLabel 10"/>
    <w:rPr>
      <w:rFonts w:eastAsia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0"/>
      <w:szCs w:val="20"/>
      <w:u w:val="none"/>
      <w:lang w:val="pl-PL"/>
    </w:rPr>
  </w:style>
  <w:style w:type="character" w:customStyle="1" w:styleId="ListLabel11">
    <w:name w:val="ListLabel 11"/>
    <w:rPr>
      <w:color w:val="000000"/>
    </w:rPr>
  </w:style>
  <w:style w:type="character" w:customStyle="1" w:styleId="ListLabel12">
    <w:name w:val="ListLabel 12"/>
    <w:rPr>
      <w:rFonts w:eastAsia="Calibri" w:cs="Calibri"/>
      <w:sz w:val="22"/>
    </w:rPr>
  </w:style>
  <w:style w:type="character" w:customStyle="1" w:styleId="ListLabel13">
    <w:name w:val="ListLabel 13"/>
    <w:rPr>
      <w:rFonts w:eastAsia="Calibri" w:cs="Calibri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206B01"/>
    <w:pPr>
      <w:spacing w:line="288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uiPriority w:val="99"/>
    <w:unhideWhenUsed/>
    <w:rsid w:val="00206B01"/>
    <w:pPr>
      <w:ind w:left="283" w:hanging="283"/>
      <w:contextualSpacing/>
    </w:pPr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link w:val="AkapitzlistZnak"/>
    <w:uiPriority w:val="34"/>
    <w:qFormat/>
    <w:rsid w:val="00206B01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3">
    <w:name w:val="Tekst podstawowy 23"/>
    <w:basedOn w:val="Normalny"/>
    <w:uiPriority w:val="99"/>
    <w:semiHidden/>
    <w:rsid w:val="00206B01"/>
    <w:pPr>
      <w:spacing w:after="120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Lista2">
    <w:name w:val="List 2"/>
    <w:basedOn w:val="Normalny"/>
    <w:rsid w:val="00206B01"/>
    <w:pPr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B0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B0EFA"/>
    <w:pPr>
      <w:suppressAutoHyphens/>
      <w:spacing w:line="240" w:lineRule="auto"/>
    </w:pPr>
    <w:rPr>
      <w:rFonts w:ascii="Verdana" w:hAnsi="Verdana" w:cs="Times New Roman"/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A938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A938A5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31E"/>
    <w:rPr>
      <w:sz w:val="20"/>
      <w:szCs w:val="20"/>
    </w:rPr>
  </w:style>
  <w:style w:type="paragraph" w:customStyle="1" w:styleId="Default">
    <w:name w:val="Default"/>
    <w:rsid w:val="0081789E"/>
    <w:pPr>
      <w:suppressAutoHyphens/>
      <w:spacing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Poprawka">
    <w:name w:val="Revision"/>
    <w:uiPriority w:val="99"/>
    <w:semiHidden/>
    <w:rsid w:val="00677AA8"/>
    <w:pPr>
      <w:suppressAutoHyphens/>
      <w:spacing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5B3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5B32"/>
    <w:rPr>
      <w:b/>
      <w:bCs/>
    </w:rPr>
  </w:style>
  <w:style w:type="paragraph" w:customStyle="1" w:styleId="Bodytext20">
    <w:name w:val="Body text (2)"/>
    <w:basedOn w:val="Normalny"/>
    <w:link w:val="Bodytext2"/>
    <w:rsid w:val="00D16F40"/>
    <w:pPr>
      <w:widowControl w:val="0"/>
      <w:shd w:val="clear" w:color="auto" w:fill="FFFFFF"/>
      <w:spacing w:after="180"/>
      <w:ind w:hanging="440"/>
      <w:jc w:val="center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Tekstpodstawowy1">
    <w:name w:val="Tekst podstawowy1"/>
    <w:basedOn w:val="Normalny"/>
    <w:link w:val="Bodytext"/>
    <w:rsid w:val="00D16F40"/>
    <w:pPr>
      <w:widowControl w:val="0"/>
      <w:shd w:val="clear" w:color="auto" w:fill="FFFFFF"/>
      <w:spacing w:before="180" w:line="278" w:lineRule="exact"/>
      <w:ind w:hanging="540"/>
      <w:jc w:val="both"/>
    </w:pPr>
    <w:rPr>
      <w:rFonts w:ascii="Verdana" w:eastAsia="Verdana" w:hAnsi="Verdana" w:cs="Verdana"/>
      <w:spacing w:val="-10"/>
      <w:sz w:val="21"/>
      <w:szCs w:val="21"/>
    </w:rPr>
  </w:style>
  <w:style w:type="paragraph" w:customStyle="1" w:styleId="NormalnyVerdana">
    <w:name w:val="Normalny + Verdana"/>
    <w:basedOn w:val="Normalny"/>
    <w:rsid w:val="00980E12"/>
    <w:pPr>
      <w:numPr>
        <w:numId w:val="16"/>
      </w:numPr>
      <w:tabs>
        <w:tab w:val="left" w:pos="360"/>
        <w:tab w:val="left" w:pos="426"/>
      </w:tabs>
      <w:ind w:firstLine="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0F2D"/>
    <w:pPr>
      <w:suppressAutoHyphens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&#243;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874A-C7CC-45BA-9A22-099590C8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11</Pages>
  <Words>4051</Words>
  <Characters>24311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Kołecki</dc:creator>
  <cp:lastModifiedBy>Juszczyk Dawid</cp:lastModifiedBy>
  <cp:revision>23</cp:revision>
  <cp:lastPrinted>2021-03-05T08:02:00Z</cp:lastPrinted>
  <dcterms:created xsi:type="dcterms:W3CDTF">2023-06-19T10:08:00Z</dcterms:created>
  <dcterms:modified xsi:type="dcterms:W3CDTF">2023-06-30T07:51:00Z</dcterms:modified>
  <dc:language>pl-PL</dc:language>
</cp:coreProperties>
</file>